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660A" w:rsidRPr="00B66F28" w:rsidRDefault="0010660A" w:rsidP="0010660A">
      <w:pPr>
        <w:jc w:val="center"/>
        <w:rPr>
          <w:rFonts w:ascii="Arial" w:hAnsi="Arial" w:cs="Arial"/>
          <w:sz w:val="48"/>
          <w:szCs w:val="24"/>
        </w:rPr>
      </w:pPr>
    </w:p>
    <w:p w:rsidR="0010660A" w:rsidRPr="00B66F28" w:rsidRDefault="0010660A" w:rsidP="0010660A">
      <w:pPr>
        <w:rPr>
          <w:rFonts w:ascii="Arial" w:hAnsi="Arial" w:cs="Arial"/>
          <w:sz w:val="48"/>
          <w:szCs w:val="24"/>
        </w:rPr>
      </w:pPr>
      <w:r w:rsidRPr="00B66F28">
        <w:rPr>
          <w:rFonts w:ascii="Arial" w:hAnsi="Arial" w:cs="Arial"/>
          <w:sz w:val="48"/>
          <w:szCs w:val="24"/>
        </w:rPr>
        <w:t>UNIVERSIDAD GUADALAJARA LAMAR</w:t>
      </w:r>
    </w:p>
    <w:p w:rsidR="0010660A" w:rsidRPr="00B66F28" w:rsidRDefault="0010660A" w:rsidP="0010660A">
      <w:pPr>
        <w:jc w:val="center"/>
        <w:rPr>
          <w:rFonts w:ascii="Arial" w:hAnsi="Arial" w:cs="Arial"/>
          <w:sz w:val="48"/>
          <w:szCs w:val="24"/>
        </w:rPr>
      </w:pPr>
    </w:p>
    <w:p w:rsidR="0010660A" w:rsidRPr="00B66F28" w:rsidRDefault="0010660A" w:rsidP="0010660A">
      <w:pPr>
        <w:jc w:val="center"/>
        <w:rPr>
          <w:rFonts w:ascii="Arial" w:hAnsi="Arial" w:cs="Arial"/>
          <w:sz w:val="48"/>
          <w:szCs w:val="24"/>
        </w:rPr>
      </w:pPr>
      <w:r w:rsidRPr="00B66F28">
        <w:rPr>
          <w:rFonts w:ascii="Arial" w:hAnsi="Arial" w:cs="Arial"/>
          <w:sz w:val="48"/>
          <w:szCs w:val="24"/>
        </w:rPr>
        <w:t>PSICOLOGÍA</w:t>
      </w:r>
    </w:p>
    <w:p w:rsidR="0010660A" w:rsidRPr="00B66F28" w:rsidRDefault="0010660A" w:rsidP="0010660A">
      <w:pPr>
        <w:jc w:val="center"/>
        <w:rPr>
          <w:rFonts w:ascii="Arial" w:hAnsi="Arial" w:cs="Arial"/>
          <w:sz w:val="48"/>
          <w:szCs w:val="24"/>
        </w:rPr>
      </w:pPr>
    </w:p>
    <w:p w:rsidR="0010660A" w:rsidRPr="00B66F28" w:rsidRDefault="0010660A" w:rsidP="0010660A">
      <w:pPr>
        <w:jc w:val="center"/>
        <w:rPr>
          <w:rFonts w:ascii="Arial" w:hAnsi="Arial" w:cs="Arial"/>
          <w:sz w:val="48"/>
          <w:szCs w:val="24"/>
        </w:rPr>
      </w:pPr>
      <w:r>
        <w:rPr>
          <w:rFonts w:ascii="Arial" w:hAnsi="Arial" w:cs="Arial"/>
          <w:sz w:val="48"/>
          <w:szCs w:val="24"/>
        </w:rPr>
        <w:t>Introducción a la Psicología Educativa</w:t>
      </w:r>
    </w:p>
    <w:p w:rsidR="0010660A" w:rsidRDefault="0010660A" w:rsidP="0010660A">
      <w:pPr>
        <w:jc w:val="center"/>
        <w:rPr>
          <w:rFonts w:ascii="Arial" w:hAnsi="Arial" w:cs="Arial"/>
          <w:b/>
          <w:sz w:val="48"/>
          <w:szCs w:val="24"/>
        </w:rPr>
      </w:pPr>
      <w:r>
        <w:rPr>
          <w:rFonts w:ascii="Arial" w:hAnsi="Arial" w:cs="Arial"/>
          <w:b/>
          <w:sz w:val="48"/>
          <w:szCs w:val="24"/>
        </w:rPr>
        <w:t>Trabajo de integración:</w:t>
      </w:r>
    </w:p>
    <w:p w:rsidR="0010660A" w:rsidRPr="00CA4642" w:rsidRDefault="0010660A" w:rsidP="0010660A">
      <w:pPr>
        <w:jc w:val="center"/>
        <w:rPr>
          <w:rFonts w:ascii="Arial" w:hAnsi="Arial" w:cs="Arial"/>
          <w:i/>
          <w:sz w:val="48"/>
          <w:szCs w:val="24"/>
        </w:rPr>
      </w:pPr>
      <w:r w:rsidRPr="00CA4642">
        <w:rPr>
          <w:rFonts w:ascii="Arial" w:hAnsi="Arial" w:cs="Arial"/>
          <w:b/>
          <w:i/>
          <w:sz w:val="48"/>
          <w:szCs w:val="24"/>
        </w:rPr>
        <w:t>Evaluación educativa</w:t>
      </w:r>
    </w:p>
    <w:p w:rsidR="0010660A" w:rsidRPr="00B66F28" w:rsidRDefault="0010660A" w:rsidP="0010660A">
      <w:pPr>
        <w:jc w:val="center"/>
        <w:rPr>
          <w:rFonts w:ascii="Arial" w:hAnsi="Arial" w:cs="Arial"/>
          <w:sz w:val="48"/>
          <w:szCs w:val="24"/>
        </w:rPr>
      </w:pPr>
    </w:p>
    <w:p w:rsidR="0010660A" w:rsidRPr="00B66F28" w:rsidRDefault="0010660A" w:rsidP="0010660A">
      <w:pPr>
        <w:jc w:val="center"/>
        <w:rPr>
          <w:rFonts w:ascii="Arial" w:hAnsi="Arial" w:cs="Arial"/>
          <w:sz w:val="48"/>
          <w:szCs w:val="24"/>
        </w:rPr>
      </w:pPr>
      <w:r w:rsidRPr="00B66F28">
        <w:rPr>
          <w:rFonts w:ascii="Arial" w:hAnsi="Arial" w:cs="Arial"/>
          <w:sz w:val="48"/>
          <w:szCs w:val="24"/>
        </w:rPr>
        <w:t>ESTEFANIA JIMENEZ DE LA CRUZ     5ª</w:t>
      </w:r>
    </w:p>
    <w:p w:rsidR="0010660A" w:rsidRPr="00B66F28" w:rsidRDefault="0010660A" w:rsidP="0010660A">
      <w:pPr>
        <w:jc w:val="center"/>
        <w:rPr>
          <w:rFonts w:ascii="Arial" w:hAnsi="Arial" w:cs="Arial"/>
          <w:sz w:val="48"/>
          <w:szCs w:val="24"/>
        </w:rPr>
      </w:pPr>
    </w:p>
    <w:p w:rsidR="0010660A" w:rsidRPr="00B66F28" w:rsidRDefault="0010660A" w:rsidP="0010660A">
      <w:pPr>
        <w:jc w:val="center"/>
        <w:rPr>
          <w:rFonts w:ascii="Arial" w:hAnsi="Arial" w:cs="Arial"/>
          <w:sz w:val="32"/>
          <w:szCs w:val="24"/>
        </w:rPr>
      </w:pPr>
      <w:r>
        <w:rPr>
          <w:rFonts w:ascii="Arial" w:hAnsi="Arial" w:cs="Arial"/>
          <w:sz w:val="48"/>
          <w:szCs w:val="24"/>
        </w:rPr>
        <w:t>13</w:t>
      </w:r>
      <w:r w:rsidRPr="00B66F28">
        <w:rPr>
          <w:rFonts w:ascii="Arial" w:hAnsi="Arial" w:cs="Arial"/>
          <w:sz w:val="48"/>
          <w:szCs w:val="24"/>
        </w:rPr>
        <w:t>-OCTUBRE-2011</w:t>
      </w:r>
    </w:p>
    <w:p w:rsidR="0010660A" w:rsidRDefault="0010660A" w:rsidP="0010660A">
      <w:pPr>
        <w:pStyle w:val="Citadestacada"/>
        <w:pBdr>
          <w:bottom w:val="none" w:sz="0" w:space="0" w:color="auto"/>
        </w:pBdr>
        <w:rPr>
          <w:rFonts w:ascii="Arial" w:hAnsi="Arial" w:cs="Arial"/>
          <w:color w:val="000000" w:themeColor="text1"/>
          <w:sz w:val="36"/>
          <w:shd w:val="clear" w:color="auto" w:fill="FFFFFF"/>
          <w:lang w:eastAsia="es-MX"/>
        </w:rPr>
      </w:pPr>
    </w:p>
    <w:p w:rsidR="0010660A" w:rsidRDefault="0010660A" w:rsidP="0010660A">
      <w:pPr>
        <w:pStyle w:val="Citadestacada"/>
        <w:pBdr>
          <w:bottom w:val="none" w:sz="0" w:space="0" w:color="auto"/>
        </w:pBdr>
        <w:tabs>
          <w:tab w:val="left" w:pos="3814"/>
          <w:tab w:val="left" w:pos="5186"/>
        </w:tabs>
        <w:rPr>
          <w:rFonts w:ascii="Arial" w:hAnsi="Arial" w:cs="Arial"/>
          <w:color w:val="000000" w:themeColor="text1"/>
          <w:sz w:val="36"/>
          <w:shd w:val="clear" w:color="auto" w:fill="FFFFFF"/>
          <w:lang w:eastAsia="es-MX"/>
        </w:rPr>
      </w:pPr>
      <w:r>
        <w:rPr>
          <w:rFonts w:ascii="Arial" w:hAnsi="Arial" w:cs="Arial"/>
          <w:color w:val="000000" w:themeColor="text1"/>
          <w:sz w:val="36"/>
          <w:shd w:val="clear" w:color="auto" w:fill="FFFFFF"/>
          <w:lang w:eastAsia="es-MX"/>
        </w:rPr>
        <w:tab/>
      </w:r>
    </w:p>
    <w:p w:rsidR="0010660A" w:rsidRDefault="0010660A" w:rsidP="0010660A">
      <w:pPr>
        <w:pStyle w:val="Sinespaciado"/>
        <w:rPr>
          <w:shd w:val="clear" w:color="auto" w:fill="FFFFFF"/>
          <w:lang w:eastAsia="es-MX"/>
        </w:rPr>
      </w:pPr>
    </w:p>
    <w:p w:rsidR="0010660A" w:rsidRDefault="0010660A" w:rsidP="0010660A">
      <w:pPr>
        <w:pStyle w:val="Sinespaciado"/>
        <w:rPr>
          <w:shd w:val="clear" w:color="auto" w:fill="FFFFFF"/>
          <w:lang w:eastAsia="es-MX"/>
        </w:rPr>
      </w:pPr>
    </w:p>
    <w:p w:rsidR="0010660A" w:rsidRPr="0010660A" w:rsidRDefault="0010660A" w:rsidP="0010660A">
      <w:pPr>
        <w:pStyle w:val="Citadestacada"/>
        <w:jc w:val="both"/>
        <w:rPr>
          <w:rFonts w:ascii="Arial" w:hAnsi="Arial" w:cs="Arial"/>
          <w:color w:val="000000" w:themeColor="text1"/>
          <w:sz w:val="32"/>
          <w:szCs w:val="24"/>
          <w:shd w:val="clear" w:color="auto" w:fill="FFFFFF"/>
          <w:lang w:eastAsia="es-MX"/>
        </w:rPr>
      </w:pPr>
      <w:r w:rsidRPr="0010660A">
        <w:rPr>
          <w:rFonts w:ascii="Arial" w:hAnsi="Arial" w:cs="Arial"/>
          <w:color w:val="000000" w:themeColor="text1"/>
          <w:sz w:val="32"/>
          <w:szCs w:val="24"/>
          <w:shd w:val="clear" w:color="auto" w:fill="FFFFFF"/>
          <w:lang w:eastAsia="es-MX"/>
        </w:rPr>
        <w:lastRenderedPageBreak/>
        <w:t xml:space="preserve">La Evaluación Educativa </w:t>
      </w:r>
    </w:p>
    <w:p w:rsidR="00AE6FBA" w:rsidRPr="0010660A" w:rsidRDefault="00AE6FBA" w:rsidP="0010660A">
      <w:pPr>
        <w:spacing w:after="150" w:line="240" w:lineRule="auto"/>
        <w:jc w:val="both"/>
        <w:rPr>
          <w:rFonts w:ascii="Arial" w:eastAsia="Times New Roman" w:hAnsi="Arial" w:cs="Arial"/>
          <w:bCs/>
          <w:color w:val="000000"/>
          <w:sz w:val="24"/>
          <w:szCs w:val="24"/>
          <w:shd w:val="clear" w:color="auto" w:fill="FFFFFF"/>
          <w:lang w:eastAsia="es-MX"/>
        </w:rPr>
      </w:pPr>
    </w:p>
    <w:p w:rsidR="00AE6FBA" w:rsidRPr="0010660A" w:rsidRDefault="00AE6FBA" w:rsidP="0010660A">
      <w:pPr>
        <w:spacing w:after="150" w:line="240" w:lineRule="auto"/>
        <w:jc w:val="both"/>
        <w:rPr>
          <w:rFonts w:ascii="Arial" w:eastAsia="Times New Roman" w:hAnsi="Arial" w:cs="Arial"/>
          <w:bCs/>
          <w:color w:val="000000"/>
          <w:sz w:val="24"/>
          <w:szCs w:val="24"/>
          <w:shd w:val="clear" w:color="auto" w:fill="FFFFFF"/>
          <w:lang w:eastAsia="es-MX"/>
        </w:rPr>
      </w:pPr>
    </w:p>
    <w:p w:rsidR="006268C3" w:rsidRPr="0010660A" w:rsidRDefault="00067146" w:rsidP="0010660A">
      <w:pPr>
        <w:spacing w:after="150" w:line="240" w:lineRule="auto"/>
        <w:jc w:val="both"/>
        <w:rPr>
          <w:rFonts w:ascii="Arial" w:eastAsia="Times New Roman" w:hAnsi="Arial" w:cs="Arial"/>
          <w:bCs/>
          <w:color w:val="000000"/>
          <w:sz w:val="24"/>
          <w:szCs w:val="24"/>
          <w:shd w:val="clear" w:color="auto" w:fill="FFFFFF"/>
          <w:lang w:eastAsia="es-MX"/>
        </w:rPr>
      </w:pPr>
      <w:r w:rsidRPr="0010660A">
        <w:rPr>
          <w:rFonts w:ascii="Arial" w:eastAsia="Times New Roman" w:hAnsi="Arial" w:cs="Arial"/>
          <w:bCs/>
          <w:color w:val="000000"/>
          <w:sz w:val="24"/>
          <w:szCs w:val="24"/>
          <w:shd w:val="clear" w:color="auto" w:fill="FFFFFF"/>
          <w:lang w:eastAsia="es-MX"/>
        </w:rPr>
        <w:t xml:space="preserve">Es importante aclarar los puntos que se </w:t>
      </w:r>
      <w:commentRangeStart w:id="0"/>
      <w:r w:rsidRPr="0010660A">
        <w:rPr>
          <w:rFonts w:ascii="Arial" w:eastAsia="Times New Roman" w:hAnsi="Arial" w:cs="Arial"/>
          <w:bCs/>
          <w:color w:val="000000"/>
          <w:sz w:val="24"/>
          <w:szCs w:val="24"/>
          <w:shd w:val="clear" w:color="auto" w:fill="FFFFFF"/>
          <w:lang w:eastAsia="es-MX"/>
        </w:rPr>
        <w:t xml:space="preserve">verán a continuación desde que significa la evaluación </w:t>
      </w:r>
      <w:r w:rsidR="00AE6FBA" w:rsidRPr="0010660A">
        <w:rPr>
          <w:rFonts w:ascii="Arial" w:eastAsia="Times New Roman" w:hAnsi="Arial" w:cs="Arial"/>
          <w:bCs/>
          <w:color w:val="000000"/>
          <w:sz w:val="24"/>
          <w:szCs w:val="24"/>
          <w:shd w:val="clear" w:color="auto" w:fill="FFFFFF"/>
          <w:lang w:eastAsia="es-MX"/>
        </w:rPr>
        <w:t>educativa,</w:t>
      </w:r>
      <w:r w:rsidRPr="0010660A">
        <w:rPr>
          <w:rFonts w:ascii="Arial" w:eastAsia="Times New Roman" w:hAnsi="Arial" w:cs="Arial"/>
          <w:bCs/>
          <w:color w:val="000000"/>
          <w:sz w:val="24"/>
          <w:szCs w:val="24"/>
          <w:shd w:val="clear" w:color="auto" w:fill="FFFFFF"/>
          <w:lang w:eastAsia="es-MX"/>
        </w:rPr>
        <w:t xml:space="preserve"> los antecedentes que este trae, los tipos que existen de las diferentes evaluaciones educativas y los aportes que ha ido teniendo el psicólogo educativa en este apartado, siendo uno de los factores más importantes en nuestra educación y que desde</w:t>
      </w:r>
      <w:r w:rsidR="00B52015" w:rsidRPr="0010660A">
        <w:rPr>
          <w:rFonts w:ascii="Arial" w:eastAsia="Times New Roman" w:hAnsi="Arial" w:cs="Arial"/>
          <w:bCs/>
          <w:color w:val="000000"/>
          <w:sz w:val="24"/>
          <w:szCs w:val="24"/>
          <w:shd w:val="clear" w:color="auto" w:fill="FFFFFF"/>
          <w:lang w:eastAsia="es-MX"/>
        </w:rPr>
        <w:t xml:space="preserve"> que</w:t>
      </w:r>
      <w:r w:rsidRPr="0010660A">
        <w:rPr>
          <w:rFonts w:ascii="Arial" w:eastAsia="Times New Roman" w:hAnsi="Arial" w:cs="Arial"/>
          <w:bCs/>
          <w:color w:val="000000"/>
          <w:sz w:val="24"/>
          <w:szCs w:val="24"/>
          <w:shd w:val="clear" w:color="auto" w:fill="FFFFFF"/>
          <w:lang w:eastAsia="es-MX"/>
        </w:rPr>
        <w:t xml:space="preserve"> somos admitidos a una institución educativa somos evaluados de diferentes maneras</w:t>
      </w:r>
      <w:commentRangeEnd w:id="0"/>
      <w:r w:rsidR="00B26839">
        <w:rPr>
          <w:rStyle w:val="Refdecomentario"/>
        </w:rPr>
        <w:commentReference w:id="0"/>
      </w:r>
      <w:r w:rsidRPr="0010660A">
        <w:rPr>
          <w:rFonts w:ascii="Arial" w:eastAsia="Times New Roman" w:hAnsi="Arial" w:cs="Arial"/>
          <w:bCs/>
          <w:color w:val="000000"/>
          <w:sz w:val="24"/>
          <w:szCs w:val="24"/>
          <w:shd w:val="clear" w:color="auto" w:fill="FFFFFF"/>
          <w:lang w:eastAsia="es-MX"/>
        </w:rPr>
        <w:t>.</w:t>
      </w:r>
    </w:p>
    <w:p w:rsidR="00AE6FBA" w:rsidRPr="0010660A" w:rsidRDefault="00AE6FBA" w:rsidP="0010660A">
      <w:pPr>
        <w:spacing w:after="150" w:line="240" w:lineRule="auto"/>
        <w:jc w:val="both"/>
        <w:rPr>
          <w:rFonts w:ascii="Arial" w:eastAsia="Times New Roman" w:hAnsi="Arial" w:cs="Arial"/>
          <w:bCs/>
          <w:color w:val="000000"/>
          <w:sz w:val="24"/>
          <w:szCs w:val="24"/>
          <w:shd w:val="clear" w:color="auto" w:fill="FFFFFF"/>
          <w:lang w:eastAsia="es-MX"/>
        </w:rPr>
      </w:pPr>
    </w:p>
    <w:p w:rsidR="007100D4" w:rsidRPr="0010660A" w:rsidRDefault="007810B0" w:rsidP="0010660A">
      <w:pPr>
        <w:spacing w:after="150" w:line="240" w:lineRule="auto"/>
        <w:jc w:val="both"/>
        <w:rPr>
          <w:rFonts w:ascii="Arial" w:eastAsia="Times New Roman" w:hAnsi="Arial" w:cs="Arial"/>
          <w:b/>
          <w:color w:val="000000"/>
          <w:sz w:val="24"/>
          <w:szCs w:val="24"/>
          <w:shd w:val="clear" w:color="auto" w:fill="FFFFFF"/>
          <w:lang w:eastAsia="es-MX"/>
        </w:rPr>
      </w:pPr>
      <w:r w:rsidRPr="0010660A">
        <w:rPr>
          <w:rFonts w:ascii="Arial" w:eastAsia="Times New Roman" w:hAnsi="Arial" w:cs="Arial"/>
          <w:b/>
          <w:color w:val="000000"/>
          <w:sz w:val="24"/>
          <w:szCs w:val="24"/>
          <w:shd w:val="clear" w:color="auto" w:fill="FFFFFF"/>
          <w:lang w:eastAsia="es-MX"/>
        </w:rPr>
        <w:t>¿Qué es?</w:t>
      </w:r>
    </w:p>
    <w:p w:rsidR="003D5B39" w:rsidRPr="0010660A" w:rsidRDefault="007810B0" w:rsidP="0010660A">
      <w:pPr>
        <w:spacing w:before="100" w:beforeAutospacing="1" w:after="100" w:afterAutospacing="1" w:line="240" w:lineRule="auto"/>
        <w:jc w:val="both"/>
        <w:rPr>
          <w:rFonts w:ascii="Arial" w:eastAsia="Times New Roman" w:hAnsi="Arial" w:cs="Arial"/>
          <w:color w:val="000000"/>
          <w:sz w:val="24"/>
          <w:szCs w:val="24"/>
          <w:shd w:val="clear" w:color="auto" w:fill="FFFFFF"/>
          <w:lang w:eastAsia="es-MX"/>
        </w:rPr>
      </w:pPr>
      <w:commentRangeStart w:id="1"/>
      <w:r w:rsidRPr="0010660A">
        <w:rPr>
          <w:rFonts w:ascii="Arial" w:eastAsia="Times New Roman" w:hAnsi="Arial" w:cs="Arial"/>
          <w:color w:val="000000"/>
          <w:sz w:val="24"/>
          <w:szCs w:val="24"/>
          <w:shd w:val="clear" w:color="auto" w:fill="FFFFFF"/>
          <w:lang w:eastAsia="es-MX"/>
        </w:rPr>
        <w:t>Es e</w:t>
      </w:r>
      <w:r w:rsidR="003D5B39" w:rsidRPr="0010660A">
        <w:rPr>
          <w:rFonts w:ascii="Arial" w:eastAsia="Times New Roman" w:hAnsi="Arial" w:cs="Arial"/>
          <w:color w:val="000000"/>
          <w:sz w:val="24"/>
          <w:szCs w:val="24"/>
          <w:shd w:val="clear" w:color="auto" w:fill="FFFFFF"/>
          <w:lang w:eastAsia="es-MX"/>
        </w:rPr>
        <w:t>l proceso que tiene co</w:t>
      </w:r>
      <w:r w:rsidRPr="0010660A">
        <w:rPr>
          <w:rFonts w:ascii="Arial" w:eastAsia="Times New Roman" w:hAnsi="Arial" w:cs="Arial"/>
          <w:color w:val="000000"/>
          <w:sz w:val="24"/>
          <w:szCs w:val="24"/>
          <w:shd w:val="clear" w:color="auto" w:fill="FFFFFF"/>
          <w:lang w:eastAsia="es-MX"/>
        </w:rPr>
        <w:t xml:space="preserve">mo objeto determinar </w:t>
      </w:r>
      <w:r w:rsidR="003D5B39" w:rsidRPr="0010660A">
        <w:rPr>
          <w:rFonts w:ascii="Arial" w:eastAsia="Times New Roman" w:hAnsi="Arial" w:cs="Arial"/>
          <w:color w:val="000000"/>
          <w:sz w:val="24"/>
          <w:szCs w:val="24"/>
          <w:shd w:val="clear" w:color="auto" w:fill="FFFFFF"/>
          <w:lang w:eastAsia="es-MX"/>
        </w:rPr>
        <w:t xml:space="preserve">en </w:t>
      </w:r>
      <w:r w:rsidRPr="0010660A">
        <w:rPr>
          <w:rFonts w:ascii="Arial" w:eastAsia="Times New Roman" w:hAnsi="Arial" w:cs="Arial"/>
          <w:color w:val="000000"/>
          <w:sz w:val="24"/>
          <w:szCs w:val="24"/>
          <w:shd w:val="clear" w:color="auto" w:fill="FFFFFF"/>
          <w:lang w:eastAsia="es-MX"/>
        </w:rPr>
        <w:t>qué</w:t>
      </w:r>
      <w:r w:rsidR="00BC20D2" w:rsidRPr="0010660A">
        <w:rPr>
          <w:rFonts w:ascii="Arial" w:eastAsia="Times New Roman" w:hAnsi="Arial" w:cs="Arial"/>
          <w:color w:val="000000"/>
          <w:sz w:val="24"/>
          <w:szCs w:val="24"/>
          <w:shd w:val="clear" w:color="auto" w:fill="FFFFFF"/>
          <w:lang w:eastAsia="es-MX"/>
        </w:rPr>
        <w:t xml:space="preserve"> medida se han logrado los</w:t>
      </w:r>
      <w:r w:rsidR="003D5B39" w:rsidRPr="0010660A">
        <w:rPr>
          <w:rFonts w:ascii="Arial" w:eastAsia="Times New Roman" w:hAnsi="Arial" w:cs="Arial"/>
          <w:color w:val="000000"/>
          <w:sz w:val="24"/>
          <w:szCs w:val="24"/>
          <w:shd w:val="clear" w:color="auto" w:fill="FFFFFF"/>
          <w:lang w:eastAsia="es-MX"/>
        </w:rPr>
        <w:t xml:space="preserve"> objetivos previamente determinados, ello supone determinar un juicio de valor sobre la información recogida, contrastando esta información con los criterios objetivos </w:t>
      </w:r>
      <w:r w:rsidRPr="0010660A">
        <w:rPr>
          <w:rFonts w:ascii="Arial" w:eastAsia="Times New Roman" w:hAnsi="Arial" w:cs="Arial"/>
          <w:color w:val="000000"/>
          <w:sz w:val="24"/>
          <w:szCs w:val="24"/>
          <w:shd w:val="clear" w:color="auto" w:fill="FFFFFF"/>
          <w:lang w:eastAsia="es-MX"/>
        </w:rPr>
        <w:t>previamente</w:t>
      </w:r>
      <w:r w:rsidR="003D5B39" w:rsidRPr="0010660A">
        <w:rPr>
          <w:rFonts w:ascii="Arial" w:eastAsia="Times New Roman" w:hAnsi="Arial" w:cs="Arial"/>
          <w:color w:val="000000"/>
          <w:sz w:val="24"/>
          <w:szCs w:val="24"/>
          <w:shd w:val="clear" w:color="auto" w:fill="FFFFFF"/>
          <w:lang w:eastAsia="es-MX"/>
        </w:rPr>
        <w:t xml:space="preserve"> establecidos en términos de conductas que el alumno debe exhibir para probar su </w:t>
      </w:r>
      <w:r w:rsidRPr="0010660A">
        <w:rPr>
          <w:rFonts w:ascii="Arial" w:eastAsia="Times New Roman" w:hAnsi="Arial" w:cs="Arial"/>
          <w:color w:val="000000"/>
          <w:sz w:val="24"/>
          <w:szCs w:val="24"/>
          <w:shd w:val="clear" w:color="auto" w:fill="FFFFFF"/>
          <w:lang w:eastAsia="es-MX"/>
        </w:rPr>
        <w:t>adquisición. El</w:t>
      </w:r>
      <w:r w:rsidR="003D5B39" w:rsidRPr="0010660A">
        <w:rPr>
          <w:rFonts w:ascii="Arial" w:eastAsia="Times New Roman" w:hAnsi="Arial" w:cs="Arial"/>
          <w:color w:val="000000"/>
          <w:sz w:val="24"/>
          <w:szCs w:val="24"/>
          <w:shd w:val="clear" w:color="auto" w:fill="FFFFFF"/>
          <w:lang w:eastAsia="es-MX"/>
        </w:rPr>
        <w:t xml:space="preserve"> objeto de una evaluación es aquello que esta examinado o estudiado en un programa, un proyecto, materiales inst</w:t>
      </w:r>
      <w:r w:rsidRPr="0010660A">
        <w:rPr>
          <w:rFonts w:ascii="Arial" w:eastAsia="Times New Roman" w:hAnsi="Arial" w:cs="Arial"/>
          <w:color w:val="000000"/>
          <w:sz w:val="24"/>
          <w:szCs w:val="24"/>
          <w:shd w:val="clear" w:color="auto" w:fill="FFFFFF"/>
          <w:lang w:eastAsia="es-MX"/>
        </w:rPr>
        <w:t>itu</w:t>
      </w:r>
      <w:r w:rsidR="003D5B39" w:rsidRPr="0010660A">
        <w:rPr>
          <w:rFonts w:ascii="Arial" w:eastAsia="Times New Roman" w:hAnsi="Arial" w:cs="Arial"/>
          <w:color w:val="000000"/>
          <w:sz w:val="24"/>
          <w:szCs w:val="24"/>
          <w:shd w:val="clear" w:color="auto" w:fill="FFFFFF"/>
          <w:lang w:eastAsia="es-MX"/>
        </w:rPr>
        <w:t>cionale</w:t>
      </w:r>
      <w:r w:rsidRPr="0010660A">
        <w:rPr>
          <w:rFonts w:ascii="Arial" w:eastAsia="Times New Roman" w:hAnsi="Arial" w:cs="Arial"/>
          <w:color w:val="000000"/>
          <w:sz w:val="24"/>
          <w:szCs w:val="24"/>
          <w:shd w:val="clear" w:color="auto" w:fill="FFFFFF"/>
          <w:lang w:eastAsia="es-MX"/>
        </w:rPr>
        <w:t>s</w:t>
      </w:r>
      <w:r w:rsidR="003D5B39" w:rsidRPr="0010660A">
        <w:rPr>
          <w:rFonts w:ascii="Arial" w:eastAsia="Times New Roman" w:hAnsi="Arial" w:cs="Arial"/>
          <w:color w:val="000000"/>
          <w:sz w:val="24"/>
          <w:szCs w:val="24"/>
          <w:shd w:val="clear" w:color="auto" w:fill="FFFFFF"/>
          <w:lang w:eastAsia="es-MX"/>
        </w:rPr>
        <w:t xml:space="preserve">, cualificación y </w:t>
      </w:r>
      <w:r w:rsidRPr="0010660A">
        <w:rPr>
          <w:rFonts w:ascii="Arial" w:eastAsia="Times New Roman" w:hAnsi="Arial" w:cs="Arial"/>
          <w:color w:val="000000"/>
          <w:sz w:val="24"/>
          <w:szCs w:val="24"/>
          <w:shd w:val="clear" w:color="auto" w:fill="FFFFFF"/>
          <w:lang w:eastAsia="es-MX"/>
        </w:rPr>
        <w:t>desempeñó</w:t>
      </w:r>
      <w:r w:rsidR="003D5B39" w:rsidRPr="0010660A">
        <w:rPr>
          <w:rFonts w:ascii="Arial" w:eastAsia="Times New Roman" w:hAnsi="Arial" w:cs="Arial"/>
          <w:color w:val="000000"/>
          <w:sz w:val="24"/>
          <w:szCs w:val="24"/>
          <w:shd w:val="clear" w:color="auto" w:fill="FFFFFF"/>
          <w:lang w:eastAsia="es-MX"/>
        </w:rPr>
        <w:t xml:space="preserve"> profesional o necesidad y progreso de los estudiantes</w:t>
      </w:r>
      <w:commentRangeEnd w:id="1"/>
      <w:r w:rsidR="00B26839">
        <w:rPr>
          <w:rStyle w:val="Refdecomentario"/>
        </w:rPr>
        <w:commentReference w:id="1"/>
      </w:r>
      <w:r w:rsidR="003D5B39" w:rsidRPr="0010660A">
        <w:rPr>
          <w:rFonts w:ascii="Arial" w:eastAsia="Times New Roman" w:hAnsi="Arial" w:cs="Arial"/>
          <w:color w:val="000000"/>
          <w:sz w:val="24"/>
          <w:szCs w:val="24"/>
          <w:shd w:val="clear" w:color="auto" w:fill="FFFFFF"/>
          <w:lang w:eastAsia="es-MX"/>
        </w:rPr>
        <w:t>.</w:t>
      </w:r>
    </w:p>
    <w:p w:rsidR="007E5E97" w:rsidRPr="0010660A" w:rsidRDefault="00F12EEF" w:rsidP="0010660A">
      <w:pPr>
        <w:jc w:val="both"/>
        <w:rPr>
          <w:rFonts w:ascii="Arial" w:hAnsi="Arial" w:cs="Arial"/>
          <w:b/>
          <w:sz w:val="24"/>
          <w:szCs w:val="24"/>
        </w:rPr>
      </w:pPr>
      <w:r w:rsidRPr="0010660A">
        <w:rPr>
          <w:rFonts w:ascii="Arial" w:hAnsi="Arial" w:cs="Arial"/>
          <w:b/>
          <w:sz w:val="24"/>
          <w:szCs w:val="24"/>
        </w:rPr>
        <w:t>Antecedentes:</w:t>
      </w:r>
    </w:p>
    <w:p w:rsidR="003D5B39" w:rsidRPr="0010660A" w:rsidRDefault="003D5B39" w:rsidP="0010660A">
      <w:pPr>
        <w:jc w:val="both"/>
        <w:rPr>
          <w:rFonts w:ascii="Arial" w:hAnsi="Arial" w:cs="Arial"/>
          <w:sz w:val="24"/>
          <w:szCs w:val="24"/>
        </w:rPr>
      </w:pPr>
      <w:commentRangeStart w:id="2"/>
      <w:r w:rsidRPr="0010660A">
        <w:rPr>
          <w:rFonts w:ascii="Arial" w:hAnsi="Arial" w:cs="Arial"/>
          <w:sz w:val="24"/>
          <w:szCs w:val="24"/>
        </w:rPr>
        <w:t>Algunos autores dicen que la</w:t>
      </w:r>
      <w:r w:rsidR="007810B0" w:rsidRPr="0010660A">
        <w:rPr>
          <w:rFonts w:ascii="Arial" w:hAnsi="Arial" w:cs="Arial"/>
          <w:sz w:val="24"/>
          <w:szCs w:val="24"/>
        </w:rPr>
        <w:t xml:space="preserve"> evaluación es tan antigua como la misma educación, ya que el </w:t>
      </w:r>
      <w:r w:rsidRPr="0010660A">
        <w:rPr>
          <w:rFonts w:ascii="Arial" w:hAnsi="Arial" w:cs="Arial"/>
          <w:sz w:val="24"/>
          <w:szCs w:val="24"/>
        </w:rPr>
        <w:t xml:space="preserve">educador nato permanentemente ha juzgado el valor, la </w:t>
      </w:r>
      <w:r w:rsidR="007810B0" w:rsidRPr="0010660A">
        <w:rPr>
          <w:rFonts w:ascii="Arial" w:hAnsi="Arial" w:cs="Arial"/>
          <w:sz w:val="24"/>
          <w:szCs w:val="24"/>
        </w:rPr>
        <w:t xml:space="preserve">pertinencia y los efectos de la </w:t>
      </w:r>
      <w:r w:rsidRPr="0010660A">
        <w:rPr>
          <w:rFonts w:ascii="Arial" w:hAnsi="Arial" w:cs="Arial"/>
          <w:sz w:val="24"/>
          <w:szCs w:val="24"/>
        </w:rPr>
        <w:t>tarea educativa, sin emba</w:t>
      </w:r>
      <w:r w:rsidR="007810B0" w:rsidRPr="0010660A">
        <w:rPr>
          <w:rFonts w:ascii="Arial" w:hAnsi="Arial" w:cs="Arial"/>
          <w:sz w:val="24"/>
          <w:szCs w:val="24"/>
        </w:rPr>
        <w:t xml:space="preserve">rgo, desde el punto de vista de </w:t>
      </w:r>
      <w:r w:rsidRPr="0010660A">
        <w:rPr>
          <w:rFonts w:ascii="Arial" w:hAnsi="Arial" w:cs="Arial"/>
          <w:sz w:val="24"/>
          <w:szCs w:val="24"/>
        </w:rPr>
        <w:t>una disciplina formal, pu</w:t>
      </w:r>
      <w:r w:rsidR="007810B0" w:rsidRPr="0010660A">
        <w:rPr>
          <w:rFonts w:ascii="Arial" w:hAnsi="Arial" w:cs="Arial"/>
          <w:sz w:val="24"/>
          <w:szCs w:val="24"/>
        </w:rPr>
        <w:t xml:space="preserve">ede afirmarse que la evaluación </w:t>
      </w:r>
      <w:r w:rsidRPr="0010660A">
        <w:rPr>
          <w:rFonts w:ascii="Arial" w:hAnsi="Arial" w:cs="Arial"/>
          <w:sz w:val="24"/>
          <w:szCs w:val="24"/>
        </w:rPr>
        <w:t>educativa de carácter sis</w:t>
      </w:r>
      <w:r w:rsidR="007810B0" w:rsidRPr="0010660A">
        <w:rPr>
          <w:rFonts w:ascii="Arial" w:hAnsi="Arial" w:cs="Arial"/>
          <w:sz w:val="24"/>
          <w:szCs w:val="24"/>
        </w:rPr>
        <w:t xml:space="preserve">temático se constituye como tal </w:t>
      </w:r>
      <w:r w:rsidR="00BC20D2" w:rsidRPr="0010660A">
        <w:rPr>
          <w:rFonts w:ascii="Arial" w:hAnsi="Arial" w:cs="Arial"/>
          <w:sz w:val="24"/>
          <w:szCs w:val="24"/>
        </w:rPr>
        <w:t>durante la p</w:t>
      </w:r>
      <w:r w:rsidRPr="0010660A">
        <w:rPr>
          <w:rFonts w:ascii="Arial" w:hAnsi="Arial" w:cs="Arial"/>
          <w:sz w:val="24"/>
          <w:szCs w:val="24"/>
        </w:rPr>
        <w:t>rim</w:t>
      </w:r>
      <w:r w:rsidR="00BC20D2" w:rsidRPr="0010660A">
        <w:rPr>
          <w:rFonts w:ascii="Arial" w:hAnsi="Arial" w:cs="Arial"/>
          <w:sz w:val="24"/>
          <w:szCs w:val="24"/>
        </w:rPr>
        <w:t xml:space="preserve">era mitad del siglo XX  y evolución a </w:t>
      </w:r>
      <w:r w:rsidRPr="0010660A">
        <w:rPr>
          <w:rFonts w:ascii="Arial" w:hAnsi="Arial" w:cs="Arial"/>
          <w:sz w:val="24"/>
          <w:szCs w:val="24"/>
        </w:rPr>
        <w:t>conceptualmente en los años</w:t>
      </w:r>
      <w:r w:rsidR="00BC20D2" w:rsidRPr="0010660A">
        <w:rPr>
          <w:rFonts w:ascii="Arial" w:hAnsi="Arial" w:cs="Arial"/>
          <w:sz w:val="24"/>
          <w:szCs w:val="24"/>
        </w:rPr>
        <w:t xml:space="preserve"> sesenta y setenta con las crí</w:t>
      </w:r>
      <w:r w:rsidRPr="0010660A">
        <w:rPr>
          <w:rFonts w:ascii="Arial" w:hAnsi="Arial" w:cs="Arial"/>
          <w:sz w:val="24"/>
          <w:szCs w:val="24"/>
        </w:rPr>
        <w:t>ti</w:t>
      </w:r>
      <w:r w:rsidR="00BC20D2" w:rsidRPr="0010660A">
        <w:rPr>
          <w:rFonts w:ascii="Arial" w:hAnsi="Arial" w:cs="Arial"/>
          <w:sz w:val="24"/>
          <w:szCs w:val="24"/>
        </w:rPr>
        <w:t xml:space="preserve">cas y proposiciones de diversos </w:t>
      </w:r>
      <w:r w:rsidRPr="0010660A">
        <w:rPr>
          <w:rFonts w:ascii="Arial" w:hAnsi="Arial" w:cs="Arial"/>
          <w:sz w:val="24"/>
          <w:szCs w:val="24"/>
        </w:rPr>
        <w:t>esp</w:t>
      </w:r>
      <w:r w:rsidR="00BC20D2" w:rsidRPr="0010660A">
        <w:rPr>
          <w:rFonts w:ascii="Arial" w:hAnsi="Arial" w:cs="Arial"/>
          <w:sz w:val="24"/>
          <w:szCs w:val="24"/>
        </w:rPr>
        <w:t xml:space="preserve">ecialistas, quienes sientan sus </w:t>
      </w:r>
      <w:r w:rsidRPr="0010660A">
        <w:rPr>
          <w:rFonts w:ascii="Arial" w:hAnsi="Arial" w:cs="Arial"/>
          <w:sz w:val="24"/>
          <w:szCs w:val="24"/>
        </w:rPr>
        <w:t>principios y fundamentos.</w:t>
      </w:r>
      <w:commentRangeEnd w:id="2"/>
      <w:r w:rsidR="00B26839">
        <w:rPr>
          <w:rStyle w:val="Refdecomentario"/>
        </w:rPr>
        <w:commentReference w:id="2"/>
      </w:r>
    </w:p>
    <w:p w:rsidR="003D5B39" w:rsidRPr="0010660A" w:rsidRDefault="003D5B39" w:rsidP="0010660A">
      <w:pPr>
        <w:jc w:val="both"/>
        <w:rPr>
          <w:rFonts w:ascii="Arial" w:hAnsi="Arial" w:cs="Arial"/>
          <w:sz w:val="24"/>
          <w:szCs w:val="24"/>
        </w:rPr>
      </w:pPr>
      <w:r w:rsidRPr="0010660A">
        <w:rPr>
          <w:rFonts w:ascii="Arial" w:hAnsi="Arial" w:cs="Arial"/>
          <w:sz w:val="24"/>
          <w:szCs w:val="24"/>
        </w:rPr>
        <w:t xml:space="preserve">En los albores del siglo XXI, la </w:t>
      </w:r>
      <w:r w:rsidR="007810B0" w:rsidRPr="0010660A">
        <w:rPr>
          <w:rFonts w:ascii="Arial" w:hAnsi="Arial" w:cs="Arial"/>
          <w:sz w:val="24"/>
          <w:szCs w:val="24"/>
        </w:rPr>
        <w:t xml:space="preserve">evaluación educativa se </w:t>
      </w:r>
      <w:r w:rsidRPr="0010660A">
        <w:rPr>
          <w:rFonts w:ascii="Arial" w:hAnsi="Arial" w:cs="Arial"/>
          <w:sz w:val="24"/>
          <w:szCs w:val="24"/>
        </w:rPr>
        <w:t>entiende como un proceso</w:t>
      </w:r>
      <w:r w:rsidR="007810B0" w:rsidRPr="0010660A">
        <w:rPr>
          <w:rFonts w:ascii="Arial" w:hAnsi="Arial" w:cs="Arial"/>
          <w:sz w:val="24"/>
          <w:szCs w:val="24"/>
        </w:rPr>
        <w:t xml:space="preserve"> sistemático que permite juzgar </w:t>
      </w:r>
      <w:r w:rsidRPr="0010660A">
        <w:rPr>
          <w:rFonts w:ascii="Arial" w:hAnsi="Arial" w:cs="Arial"/>
          <w:sz w:val="24"/>
          <w:szCs w:val="24"/>
        </w:rPr>
        <w:t>el mérito de una institució</w:t>
      </w:r>
      <w:r w:rsidR="007810B0" w:rsidRPr="0010660A">
        <w:rPr>
          <w:rFonts w:ascii="Arial" w:hAnsi="Arial" w:cs="Arial"/>
          <w:sz w:val="24"/>
          <w:szCs w:val="24"/>
        </w:rPr>
        <w:t xml:space="preserve">n, de un programa o de un actor </w:t>
      </w:r>
      <w:r w:rsidRPr="0010660A">
        <w:rPr>
          <w:rFonts w:ascii="Arial" w:hAnsi="Arial" w:cs="Arial"/>
          <w:sz w:val="24"/>
          <w:szCs w:val="24"/>
        </w:rPr>
        <w:t xml:space="preserve">del proceso educativo, con la complejidad y el desafío permanente que </w:t>
      </w:r>
      <w:proofErr w:type="gramStart"/>
      <w:r w:rsidRPr="0010660A">
        <w:rPr>
          <w:rFonts w:ascii="Arial" w:hAnsi="Arial" w:cs="Arial"/>
          <w:sz w:val="24"/>
          <w:szCs w:val="24"/>
        </w:rPr>
        <w:t>significa</w:t>
      </w:r>
      <w:proofErr w:type="gramEnd"/>
      <w:r w:rsidRPr="0010660A">
        <w:rPr>
          <w:rFonts w:ascii="Arial" w:hAnsi="Arial" w:cs="Arial"/>
          <w:sz w:val="24"/>
          <w:szCs w:val="24"/>
        </w:rPr>
        <w:t xml:space="preserve"> transmutar lo subjetivo en proposiciones objetivas.</w:t>
      </w:r>
    </w:p>
    <w:p w:rsidR="007100D4" w:rsidRPr="0010660A" w:rsidRDefault="007810B0" w:rsidP="0010660A">
      <w:pPr>
        <w:jc w:val="both"/>
        <w:rPr>
          <w:rFonts w:ascii="Arial" w:hAnsi="Arial" w:cs="Arial"/>
          <w:sz w:val="24"/>
          <w:szCs w:val="24"/>
        </w:rPr>
      </w:pPr>
      <w:r w:rsidRPr="0010660A">
        <w:rPr>
          <w:rFonts w:ascii="Arial" w:hAnsi="Arial" w:cs="Arial"/>
          <w:sz w:val="24"/>
          <w:szCs w:val="24"/>
        </w:rPr>
        <w:t>La evaluación educativa hoy en día es  un campo multidimensional, altamente especializado, profesionalmente competitivo, que en el futuro inmediato seguirá cobrando más</w:t>
      </w:r>
      <w:ins w:id="3" w:author="Ana Maritza Vega Jauregui" w:date="2011-10-21T19:37:00Z">
        <w:r w:rsidR="00B26839">
          <w:rPr>
            <w:rFonts w:ascii="Arial" w:hAnsi="Arial" w:cs="Arial"/>
            <w:sz w:val="24"/>
            <w:szCs w:val="24"/>
          </w:rPr>
          <w:t>,</w:t>
        </w:r>
      </w:ins>
      <w:r w:rsidRPr="0010660A">
        <w:rPr>
          <w:rFonts w:ascii="Arial" w:hAnsi="Arial" w:cs="Arial"/>
          <w:sz w:val="24"/>
          <w:szCs w:val="24"/>
        </w:rPr>
        <w:t xml:space="preserve"> </w:t>
      </w:r>
      <w:r w:rsidR="00BC20D2" w:rsidRPr="0010660A">
        <w:rPr>
          <w:rFonts w:ascii="Arial" w:hAnsi="Arial" w:cs="Arial"/>
          <w:sz w:val="24"/>
          <w:szCs w:val="24"/>
        </w:rPr>
        <w:t>incrementando</w:t>
      </w:r>
      <w:r w:rsidRPr="0010660A">
        <w:rPr>
          <w:rFonts w:ascii="Arial" w:hAnsi="Arial" w:cs="Arial"/>
          <w:sz w:val="24"/>
          <w:szCs w:val="24"/>
        </w:rPr>
        <w:t xml:space="preserve"> por su importancia para transformar los sistemas, las instituciones y los procesos </w:t>
      </w:r>
      <w:commentRangeStart w:id="4"/>
      <w:r w:rsidRPr="0010660A">
        <w:rPr>
          <w:rFonts w:ascii="Arial" w:hAnsi="Arial" w:cs="Arial"/>
          <w:sz w:val="24"/>
          <w:szCs w:val="24"/>
        </w:rPr>
        <w:t>educativos.</w:t>
      </w:r>
      <w:commentRangeEnd w:id="4"/>
      <w:r w:rsidR="00B26839">
        <w:rPr>
          <w:rStyle w:val="Refdecomentario"/>
        </w:rPr>
        <w:commentReference w:id="4"/>
      </w:r>
    </w:p>
    <w:p w:rsidR="007100D4" w:rsidRPr="0010660A" w:rsidRDefault="006268C3" w:rsidP="0010660A">
      <w:pPr>
        <w:jc w:val="both"/>
        <w:rPr>
          <w:rFonts w:ascii="Arial" w:hAnsi="Arial" w:cs="Arial"/>
          <w:b/>
          <w:i/>
          <w:sz w:val="24"/>
          <w:szCs w:val="24"/>
        </w:rPr>
      </w:pPr>
      <w:r w:rsidRPr="0010660A">
        <w:rPr>
          <w:rFonts w:ascii="Arial" w:hAnsi="Arial" w:cs="Arial"/>
          <w:b/>
          <w:i/>
          <w:sz w:val="24"/>
          <w:szCs w:val="24"/>
        </w:rPr>
        <w:lastRenderedPageBreak/>
        <w:t>Tipos de evaluación</w:t>
      </w:r>
    </w:p>
    <w:p w:rsidR="007100D4" w:rsidRPr="0010660A" w:rsidRDefault="007100D4" w:rsidP="0010660A">
      <w:pPr>
        <w:jc w:val="both"/>
        <w:rPr>
          <w:rFonts w:ascii="Arial" w:hAnsi="Arial" w:cs="Arial"/>
          <w:sz w:val="24"/>
          <w:szCs w:val="24"/>
        </w:rPr>
      </w:pPr>
      <w:r w:rsidRPr="0010660A">
        <w:rPr>
          <w:rFonts w:ascii="Arial" w:hAnsi="Arial" w:cs="Arial"/>
          <w:sz w:val="24"/>
          <w:szCs w:val="24"/>
        </w:rPr>
        <w:t xml:space="preserve"> Esta clasificación atiende a diferentes criterios. Por tanto, se</w:t>
      </w:r>
      <w:r w:rsidR="007810B0" w:rsidRPr="0010660A">
        <w:rPr>
          <w:rFonts w:ascii="Arial" w:hAnsi="Arial" w:cs="Arial"/>
          <w:sz w:val="24"/>
          <w:szCs w:val="24"/>
        </w:rPr>
        <w:t xml:space="preserve"> emplean uno </w:t>
      </w:r>
      <w:r w:rsidRPr="0010660A">
        <w:rPr>
          <w:rFonts w:ascii="Arial" w:hAnsi="Arial" w:cs="Arial"/>
          <w:sz w:val="24"/>
          <w:szCs w:val="24"/>
        </w:rPr>
        <w:t xml:space="preserve">u otro en función del propósito de la evaluación, a </w:t>
      </w:r>
      <w:r w:rsidR="007810B0" w:rsidRPr="0010660A">
        <w:rPr>
          <w:rFonts w:ascii="Arial" w:hAnsi="Arial" w:cs="Arial"/>
          <w:sz w:val="24"/>
          <w:szCs w:val="24"/>
        </w:rPr>
        <w:t xml:space="preserve">los impulsores o ejecutores de  </w:t>
      </w:r>
      <w:r w:rsidRPr="0010660A">
        <w:rPr>
          <w:rFonts w:ascii="Arial" w:hAnsi="Arial" w:cs="Arial"/>
          <w:sz w:val="24"/>
          <w:szCs w:val="24"/>
        </w:rPr>
        <w:t>la misma, a cada situación concreta, a los recurs</w:t>
      </w:r>
      <w:r w:rsidR="007810B0" w:rsidRPr="0010660A">
        <w:rPr>
          <w:rFonts w:ascii="Arial" w:hAnsi="Arial" w:cs="Arial"/>
          <w:sz w:val="24"/>
          <w:szCs w:val="24"/>
        </w:rPr>
        <w:t xml:space="preserve">os con los que contemos, a los  </w:t>
      </w:r>
      <w:r w:rsidRPr="0010660A">
        <w:rPr>
          <w:rFonts w:ascii="Arial" w:hAnsi="Arial" w:cs="Arial"/>
          <w:sz w:val="24"/>
          <w:szCs w:val="24"/>
        </w:rPr>
        <w:t xml:space="preserve">destinatarios del informe evaluador y a otros factores. </w:t>
      </w:r>
    </w:p>
    <w:p w:rsidR="007100D4" w:rsidRPr="0010660A" w:rsidRDefault="007100D4" w:rsidP="0010660A">
      <w:pPr>
        <w:jc w:val="both"/>
        <w:rPr>
          <w:rFonts w:ascii="Arial" w:hAnsi="Arial" w:cs="Arial"/>
          <w:b/>
          <w:sz w:val="24"/>
          <w:szCs w:val="24"/>
        </w:rPr>
      </w:pPr>
      <w:r w:rsidRPr="0010660A">
        <w:rPr>
          <w:rFonts w:ascii="Arial" w:hAnsi="Arial" w:cs="Arial"/>
          <w:b/>
          <w:sz w:val="24"/>
          <w:szCs w:val="24"/>
        </w:rPr>
        <w:t>Según su finalidad y función</w:t>
      </w:r>
    </w:p>
    <w:p w:rsidR="007100D4" w:rsidRPr="0010660A" w:rsidRDefault="007100D4" w:rsidP="0010660A">
      <w:pPr>
        <w:jc w:val="both"/>
        <w:rPr>
          <w:rFonts w:ascii="Arial" w:hAnsi="Arial" w:cs="Arial"/>
          <w:sz w:val="24"/>
          <w:szCs w:val="24"/>
        </w:rPr>
      </w:pPr>
      <w:r w:rsidRPr="0010660A">
        <w:rPr>
          <w:rFonts w:ascii="Arial" w:hAnsi="Arial" w:cs="Arial"/>
          <w:sz w:val="24"/>
          <w:szCs w:val="24"/>
        </w:rPr>
        <w:t>a)  Función formativa: la evaluación se utiliza p</w:t>
      </w:r>
      <w:r w:rsidR="007810B0" w:rsidRPr="0010660A">
        <w:rPr>
          <w:rFonts w:ascii="Arial" w:hAnsi="Arial" w:cs="Arial"/>
          <w:sz w:val="24"/>
          <w:szCs w:val="24"/>
        </w:rPr>
        <w:t xml:space="preserve">referentemente como estrategia  </w:t>
      </w:r>
      <w:r w:rsidRPr="0010660A">
        <w:rPr>
          <w:rFonts w:ascii="Arial" w:hAnsi="Arial" w:cs="Arial"/>
          <w:sz w:val="24"/>
          <w:szCs w:val="24"/>
        </w:rPr>
        <w:t>de mejora y para ajustar sobre la marcha, los</w:t>
      </w:r>
      <w:r w:rsidR="007810B0" w:rsidRPr="0010660A">
        <w:rPr>
          <w:rFonts w:ascii="Arial" w:hAnsi="Arial" w:cs="Arial"/>
          <w:sz w:val="24"/>
          <w:szCs w:val="24"/>
        </w:rPr>
        <w:t xml:space="preserve"> procesos educativos de cara a  </w:t>
      </w:r>
      <w:r w:rsidRPr="0010660A">
        <w:rPr>
          <w:rFonts w:ascii="Arial" w:hAnsi="Arial" w:cs="Arial"/>
          <w:sz w:val="24"/>
          <w:szCs w:val="24"/>
        </w:rPr>
        <w:t>conseguir las metas u objetivos previsto</w:t>
      </w:r>
      <w:r w:rsidR="007810B0" w:rsidRPr="0010660A">
        <w:rPr>
          <w:rFonts w:ascii="Arial" w:hAnsi="Arial" w:cs="Arial"/>
          <w:sz w:val="24"/>
          <w:szCs w:val="24"/>
        </w:rPr>
        <w:t xml:space="preserve">s. </w:t>
      </w:r>
    </w:p>
    <w:p w:rsidR="007100D4" w:rsidRPr="0010660A" w:rsidRDefault="007100D4" w:rsidP="0010660A">
      <w:pPr>
        <w:jc w:val="both"/>
        <w:rPr>
          <w:rFonts w:ascii="Arial" w:hAnsi="Arial" w:cs="Arial"/>
          <w:sz w:val="24"/>
          <w:szCs w:val="24"/>
        </w:rPr>
      </w:pPr>
      <w:r w:rsidRPr="0010660A">
        <w:rPr>
          <w:rFonts w:ascii="Arial" w:hAnsi="Arial" w:cs="Arial"/>
          <w:sz w:val="24"/>
          <w:szCs w:val="24"/>
        </w:rPr>
        <w:t xml:space="preserve">b)  Función </w:t>
      </w:r>
      <w:proofErr w:type="spellStart"/>
      <w:r w:rsidRPr="0010660A">
        <w:rPr>
          <w:rFonts w:ascii="Arial" w:hAnsi="Arial" w:cs="Arial"/>
          <w:sz w:val="24"/>
          <w:szCs w:val="24"/>
        </w:rPr>
        <w:t>sumativa</w:t>
      </w:r>
      <w:proofErr w:type="spellEnd"/>
      <w:r w:rsidRPr="0010660A">
        <w:rPr>
          <w:rFonts w:ascii="Arial" w:hAnsi="Arial" w:cs="Arial"/>
          <w:sz w:val="24"/>
          <w:szCs w:val="24"/>
        </w:rPr>
        <w:t>: suele aplicarse más en la evaluació</w:t>
      </w:r>
      <w:r w:rsidR="007810B0" w:rsidRPr="0010660A">
        <w:rPr>
          <w:rFonts w:ascii="Arial" w:hAnsi="Arial" w:cs="Arial"/>
          <w:sz w:val="24"/>
          <w:szCs w:val="24"/>
        </w:rPr>
        <w:t xml:space="preserve">n  de productos, es </w:t>
      </w:r>
      <w:r w:rsidRPr="0010660A">
        <w:rPr>
          <w:rFonts w:ascii="Arial" w:hAnsi="Arial" w:cs="Arial"/>
          <w:sz w:val="24"/>
          <w:szCs w:val="24"/>
        </w:rPr>
        <w:t>decir, de procesos terminados, con realizacio</w:t>
      </w:r>
      <w:r w:rsidR="007810B0" w:rsidRPr="0010660A">
        <w:rPr>
          <w:rFonts w:ascii="Arial" w:hAnsi="Arial" w:cs="Arial"/>
          <w:sz w:val="24"/>
          <w:szCs w:val="24"/>
        </w:rPr>
        <w:t>nes precisas y valorables.</w:t>
      </w:r>
      <w:r w:rsidRPr="0010660A">
        <w:rPr>
          <w:rFonts w:ascii="Arial" w:hAnsi="Arial" w:cs="Arial"/>
          <w:sz w:val="24"/>
          <w:szCs w:val="24"/>
        </w:rPr>
        <w:t xml:space="preserve"> </w:t>
      </w:r>
    </w:p>
    <w:p w:rsidR="007100D4" w:rsidRPr="0010660A" w:rsidRDefault="007100D4" w:rsidP="0010660A">
      <w:pPr>
        <w:jc w:val="both"/>
        <w:rPr>
          <w:rFonts w:ascii="Arial" w:hAnsi="Arial" w:cs="Arial"/>
          <w:b/>
          <w:sz w:val="24"/>
          <w:szCs w:val="24"/>
        </w:rPr>
      </w:pPr>
      <w:r w:rsidRPr="0010660A">
        <w:rPr>
          <w:rFonts w:ascii="Arial" w:hAnsi="Arial" w:cs="Arial"/>
          <w:b/>
          <w:sz w:val="24"/>
          <w:szCs w:val="24"/>
        </w:rPr>
        <w:t>Según su extensión</w:t>
      </w:r>
    </w:p>
    <w:p w:rsidR="007100D4" w:rsidRPr="0010660A" w:rsidRDefault="007100D4" w:rsidP="0010660A">
      <w:pPr>
        <w:jc w:val="both"/>
        <w:rPr>
          <w:rFonts w:ascii="Arial" w:hAnsi="Arial" w:cs="Arial"/>
          <w:sz w:val="24"/>
          <w:szCs w:val="24"/>
        </w:rPr>
      </w:pPr>
      <w:r w:rsidRPr="0010660A">
        <w:rPr>
          <w:rFonts w:ascii="Arial" w:hAnsi="Arial" w:cs="Arial"/>
          <w:sz w:val="24"/>
          <w:szCs w:val="24"/>
        </w:rPr>
        <w:t>a) Evaluación global: se pretende  a</w:t>
      </w:r>
      <w:r w:rsidR="007810B0" w:rsidRPr="0010660A">
        <w:rPr>
          <w:rFonts w:ascii="Arial" w:hAnsi="Arial" w:cs="Arial"/>
          <w:sz w:val="24"/>
          <w:szCs w:val="24"/>
        </w:rPr>
        <w:t xml:space="preserve">barcar todos los componentes o </w:t>
      </w:r>
      <w:r w:rsidR="0010660A" w:rsidRPr="0010660A">
        <w:rPr>
          <w:rFonts w:ascii="Arial" w:hAnsi="Arial" w:cs="Arial"/>
          <w:sz w:val="24"/>
          <w:szCs w:val="24"/>
        </w:rPr>
        <w:t>dimensiones de los alumnos, del centro</w:t>
      </w:r>
      <w:r w:rsidRPr="0010660A">
        <w:rPr>
          <w:rFonts w:ascii="Arial" w:hAnsi="Arial" w:cs="Arial"/>
          <w:sz w:val="24"/>
          <w:szCs w:val="24"/>
        </w:rPr>
        <w:t xml:space="preserve"> ed</w:t>
      </w:r>
      <w:r w:rsidR="007810B0" w:rsidRPr="0010660A">
        <w:rPr>
          <w:rFonts w:ascii="Arial" w:hAnsi="Arial" w:cs="Arial"/>
          <w:sz w:val="24"/>
          <w:szCs w:val="24"/>
        </w:rPr>
        <w:t xml:space="preserve">ucativo, del programa, etc. </w:t>
      </w:r>
    </w:p>
    <w:p w:rsidR="007100D4" w:rsidRPr="0010660A" w:rsidRDefault="007100D4" w:rsidP="0010660A">
      <w:pPr>
        <w:jc w:val="both"/>
        <w:rPr>
          <w:rFonts w:ascii="Arial" w:hAnsi="Arial" w:cs="Arial"/>
          <w:sz w:val="24"/>
          <w:szCs w:val="24"/>
        </w:rPr>
      </w:pPr>
      <w:r w:rsidRPr="0010660A">
        <w:rPr>
          <w:rFonts w:ascii="Arial" w:hAnsi="Arial" w:cs="Arial"/>
          <w:sz w:val="24"/>
          <w:szCs w:val="24"/>
        </w:rPr>
        <w:t>b) Evaluación parcial: pretende el  estudi</w:t>
      </w:r>
      <w:r w:rsidR="00BC20D2" w:rsidRPr="0010660A">
        <w:rPr>
          <w:rFonts w:ascii="Arial" w:hAnsi="Arial" w:cs="Arial"/>
          <w:sz w:val="24"/>
          <w:szCs w:val="24"/>
        </w:rPr>
        <w:t xml:space="preserve">o o valoración de determinados </w:t>
      </w:r>
      <w:r w:rsidRPr="0010660A">
        <w:rPr>
          <w:rFonts w:ascii="Arial" w:hAnsi="Arial" w:cs="Arial"/>
          <w:sz w:val="24"/>
          <w:szCs w:val="24"/>
        </w:rPr>
        <w:t xml:space="preserve">componentes o dimensiones de un centro, de un programa educativo, </w:t>
      </w:r>
      <w:r w:rsidR="00BC20D2" w:rsidRPr="0010660A">
        <w:rPr>
          <w:rFonts w:ascii="Arial" w:hAnsi="Arial" w:cs="Arial"/>
          <w:sz w:val="24"/>
          <w:szCs w:val="24"/>
        </w:rPr>
        <w:t>de rendimiento de los</w:t>
      </w:r>
      <w:r w:rsidRPr="0010660A">
        <w:rPr>
          <w:rFonts w:ascii="Arial" w:hAnsi="Arial" w:cs="Arial"/>
          <w:sz w:val="24"/>
          <w:szCs w:val="24"/>
        </w:rPr>
        <w:t xml:space="preserve"> alumnos, etc. </w:t>
      </w:r>
    </w:p>
    <w:p w:rsidR="007100D4" w:rsidRPr="0010660A" w:rsidRDefault="007100D4" w:rsidP="0010660A">
      <w:pPr>
        <w:jc w:val="both"/>
        <w:rPr>
          <w:rFonts w:ascii="Arial" w:hAnsi="Arial" w:cs="Arial"/>
          <w:b/>
          <w:sz w:val="24"/>
          <w:szCs w:val="24"/>
        </w:rPr>
      </w:pPr>
      <w:r w:rsidRPr="0010660A">
        <w:rPr>
          <w:rFonts w:ascii="Arial" w:hAnsi="Arial" w:cs="Arial"/>
          <w:b/>
          <w:sz w:val="24"/>
          <w:szCs w:val="24"/>
        </w:rPr>
        <w:t>Según los agentes evaluadores</w:t>
      </w:r>
    </w:p>
    <w:p w:rsidR="007100D4" w:rsidRPr="0010660A" w:rsidRDefault="007100D4" w:rsidP="0010660A">
      <w:pPr>
        <w:jc w:val="both"/>
        <w:rPr>
          <w:rFonts w:ascii="Arial" w:hAnsi="Arial" w:cs="Arial"/>
          <w:sz w:val="24"/>
          <w:szCs w:val="24"/>
        </w:rPr>
      </w:pPr>
      <w:r w:rsidRPr="0010660A">
        <w:rPr>
          <w:rFonts w:ascii="Arial" w:hAnsi="Arial" w:cs="Arial"/>
          <w:sz w:val="24"/>
          <w:szCs w:val="24"/>
        </w:rPr>
        <w:t>a)  Evaluación interna: es aquella que es lleva</w:t>
      </w:r>
      <w:r w:rsidR="00BC20D2" w:rsidRPr="0010660A">
        <w:rPr>
          <w:rFonts w:ascii="Arial" w:hAnsi="Arial" w:cs="Arial"/>
          <w:sz w:val="24"/>
          <w:szCs w:val="24"/>
        </w:rPr>
        <w:t xml:space="preserve">da a  cabo y promovida por los </w:t>
      </w:r>
      <w:r w:rsidRPr="0010660A">
        <w:rPr>
          <w:rFonts w:ascii="Arial" w:hAnsi="Arial" w:cs="Arial"/>
          <w:sz w:val="24"/>
          <w:szCs w:val="24"/>
        </w:rPr>
        <w:t>propios integrantes de un centr</w:t>
      </w:r>
      <w:r w:rsidR="00BC20D2" w:rsidRPr="0010660A">
        <w:rPr>
          <w:rFonts w:ascii="Arial" w:hAnsi="Arial" w:cs="Arial"/>
          <w:sz w:val="24"/>
          <w:szCs w:val="24"/>
        </w:rPr>
        <w:t xml:space="preserve">o, un programa educativo, etc. </w:t>
      </w:r>
    </w:p>
    <w:p w:rsidR="007100D4" w:rsidRPr="0010660A" w:rsidRDefault="007100D4" w:rsidP="0010660A">
      <w:pPr>
        <w:jc w:val="both"/>
        <w:rPr>
          <w:rFonts w:ascii="Arial" w:hAnsi="Arial" w:cs="Arial"/>
          <w:sz w:val="24"/>
          <w:szCs w:val="24"/>
        </w:rPr>
      </w:pPr>
      <w:r w:rsidRPr="0010660A">
        <w:rPr>
          <w:rFonts w:ascii="Arial" w:hAnsi="Arial" w:cs="Arial"/>
          <w:sz w:val="24"/>
          <w:szCs w:val="24"/>
        </w:rPr>
        <w:t>b)  Evaluación externa: se da cuando agent</w:t>
      </w:r>
      <w:r w:rsidR="00BC20D2" w:rsidRPr="0010660A">
        <w:rPr>
          <w:rFonts w:ascii="Arial" w:hAnsi="Arial" w:cs="Arial"/>
          <w:sz w:val="24"/>
          <w:szCs w:val="24"/>
        </w:rPr>
        <w:t xml:space="preserve">es no integrantes de un centro </w:t>
      </w:r>
      <w:r w:rsidRPr="0010660A">
        <w:rPr>
          <w:rFonts w:ascii="Arial" w:hAnsi="Arial" w:cs="Arial"/>
          <w:sz w:val="24"/>
          <w:szCs w:val="24"/>
        </w:rPr>
        <w:t>escolar o de un programa evalúan su funcionam</w:t>
      </w:r>
      <w:r w:rsidR="00BC20D2" w:rsidRPr="0010660A">
        <w:rPr>
          <w:rFonts w:ascii="Arial" w:hAnsi="Arial" w:cs="Arial"/>
          <w:sz w:val="24"/>
          <w:szCs w:val="24"/>
        </w:rPr>
        <w:t xml:space="preserve">iento. </w:t>
      </w:r>
    </w:p>
    <w:p w:rsidR="007100D4" w:rsidRPr="0010660A" w:rsidRDefault="007100D4" w:rsidP="0010660A">
      <w:pPr>
        <w:jc w:val="both"/>
        <w:rPr>
          <w:rFonts w:ascii="Arial" w:hAnsi="Arial" w:cs="Arial"/>
          <w:sz w:val="24"/>
          <w:szCs w:val="24"/>
        </w:rPr>
      </w:pPr>
      <w:r w:rsidRPr="0010660A">
        <w:rPr>
          <w:rFonts w:ascii="Arial" w:hAnsi="Arial" w:cs="Arial"/>
          <w:sz w:val="24"/>
          <w:szCs w:val="24"/>
        </w:rPr>
        <w:t xml:space="preserve"> </w:t>
      </w:r>
    </w:p>
    <w:p w:rsidR="007100D4" w:rsidRPr="0010660A" w:rsidRDefault="007100D4" w:rsidP="0010660A">
      <w:pPr>
        <w:jc w:val="both"/>
        <w:rPr>
          <w:rFonts w:ascii="Arial" w:hAnsi="Arial" w:cs="Arial"/>
          <w:b/>
          <w:sz w:val="24"/>
          <w:szCs w:val="24"/>
        </w:rPr>
      </w:pPr>
      <w:r w:rsidRPr="0010660A">
        <w:rPr>
          <w:rFonts w:ascii="Arial" w:hAnsi="Arial" w:cs="Arial"/>
          <w:b/>
          <w:sz w:val="24"/>
          <w:szCs w:val="24"/>
        </w:rPr>
        <w:t>Según el momento de aplicación</w:t>
      </w:r>
    </w:p>
    <w:p w:rsidR="007100D4" w:rsidRPr="0010660A" w:rsidRDefault="007100D4" w:rsidP="0010660A">
      <w:pPr>
        <w:jc w:val="both"/>
        <w:rPr>
          <w:rFonts w:ascii="Arial" w:hAnsi="Arial" w:cs="Arial"/>
          <w:sz w:val="24"/>
          <w:szCs w:val="24"/>
        </w:rPr>
      </w:pPr>
      <w:r w:rsidRPr="0010660A">
        <w:rPr>
          <w:rFonts w:ascii="Arial" w:hAnsi="Arial" w:cs="Arial"/>
          <w:sz w:val="24"/>
          <w:szCs w:val="24"/>
        </w:rPr>
        <w:t>a)  Evaluación inicial: se realiza al comie</w:t>
      </w:r>
      <w:r w:rsidR="00BC20D2" w:rsidRPr="0010660A">
        <w:rPr>
          <w:rFonts w:ascii="Arial" w:hAnsi="Arial" w:cs="Arial"/>
          <w:sz w:val="24"/>
          <w:szCs w:val="24"/>
        </w:rPr>
        <w:t xml:space="preserve">nzo del curso académico, de la </w:t>
      </w:r>
      <w:r w:rsidRPr="0010660A">
        <w:rPr>
          <w:rFonts w:ascii="Arial" w:hAnsi="Arial" w:cs="Arial"/>
          <w:sz w:val="24"/>
          <w:szCs w:val="24"/>
        </w:rPr>
        <w:t>implantación de un programa educativo, del fun</w:t>
      </w:r>
      <w:r w:rsidR="00BC20D2" w:rsidRPr="0010660A">
        <w:rPr>
          <w:rFonts w:ascii="Arial" w:hAnsi="Arial" w:cs="Arial"/>
          <w:sz w:val="24"/>
          <w:szCs w:val="24"/>
        </w:rPr>
        <w:t xml:space="preserve">cionamiento de una institución </w:t>
      </w:r>
      <w:r w:rsidRPr="0010660A">
        <w:rPr>
          <w:rFonts w:ascii="Arial" w:hAnsi="Arial" w:cs="Arial"/>
          <w:sz w:val="24"/>
          <w:szCs w:val="24"/>
        </w:rPr>
        <w:t xml:space="preserve">escolar, etc. </w:t>
      </w:r>
    </w:p>
    <w:p w:rsidR="007100D4" w:rsidRPr="0010660A" w:rsidRDefault="007100D4" w:rsidP="0010660A">
      <w:pPr>
        <w:jc w:val="both"/>
        <w:rPr>
          <w:rFonts w:ascii="Arial" w:hAnsi="Arial" w:cs="Arial"/>
          <w:sz w:val="24"/>
          <w:szCs w:val="24"/>
        </w:rPr>
      </w:pPr>
      <w:r w:rsidRPr="0010660A">
        <w:rPr>
          <w:rFonts w:ascii="Arial" w:hAnsi="Arial" w:cs="Arial"/>
          <w:sz w:val="24"/>
          <w:szCs w:val="24"/>
        </w:rPr>
        <w:t>b)  Evaluación procesual: consiste en la valo</w:t>
      </w:r>
      <w:r w:rsidR="00BC20D2" w:rsidRPr="0010660A">
        <w:rPr>
          <w:rFonts w:ascii="Arial" w:hAnsi="Arial" w:cs="Arial"/>
          <w:sz w:val="24"/>
          <w:szCs w:val="24"/>
        </w:rPr>
        <w:t xml:space="preserve">ración a través de la recogida </w:t>
      </w:r>
      <w:r w:rsidRPr="0010660A">
        <w:rPr>
          <w:rFonts w:ascii="Arial" w:hAnsi="Arial" w:cs="Arial"/>
          <w:sz w:val="24"/>
          <w:szCs w:val="24"/>
        </w:rPr>
        <w:t>continua y sistemática de datos, del func</w:t>
      </w:r>
      <w:r w:rsidR="00BC20D2" w:rsidRPr="0010660A">
        <w:rPr>
          <w:rFonts w:ascii="Arial" w:hAnsi="Arial" w:cs="Arial"/>
          <w:sz w:val="24"/>
          <w:szCs w:val="24"/>
        </w:rPr>
        <w:t xml:space="preserve">ionamiento de un centro, de un </w:t>
      </w:r>
      <w:r w:rsidRPr="0010660A">
        <w:rPr>
          <w:rFonts w:ascii="Arial" w:hAnsi="Arial" w:cs="Arial"/>
          <w:sz w:val="24"/>
          <w:szCs w:val="24"/>
        </w:rPr>
        <w:t>programa educativo, del proceso de aprendizaj</w:t>
      </w:r>
      <w:r w:rsidR="00BC20D2" w:rsidRPr="0010660A">
        <w:rPr>
          <w:rFonts w:ascii="Arial" w:hAnsi="Arial" w:cs="Arial"/>
          <w:sz w:val="24"/>
          <w:szCs w:val="24"/>
        </w:rPr>
        <w:t xml:space="preserve">e de un alumno, de la eficacia </w:t>
      </w:r>
      <w:r w:rsidRPr="0010660A">
        <w:rPr>
          <w:rFonts w:ascii="Arial" w:hAnsi="Arial" w:cs="Arial"/>
          <w:sz w:val="24"/>
          <w:szCs w:val="24"/>
        </w:rPr>
        <w:t>de un profesor, etc. a lo largo  del pe</w:t>
      </w:r>
      <w:r w:rsidR="00BC20D2" w:rsidRPr="0010660A">
        <w:rPr>
          <w:rFonts w:ascii="Arial" w:hAnsi="Arial" w:cs="Arial"/>
          <w:sz w:val="24"/>
          <w:szCs w:val="24"/>
        </w:rPr>
        <w:t xml:space="preserve">riodo de tiempo fijado para la </w:t>
      </w:r>
      <w:r w:rsidRPr="0010660A">
        <w:rPr>
          <w:rFonts w:ascii="Arial" w:hAnsi="Arial" w:cs="Arial"/>
          <w:sz w:val="24"/>
          <w:szCs w:val="24"/>
        </w:rPr>
        <w:t xml:space="preserve">consecución de unas metas u objetivos. </w:t>
      </w:r>
    </w:p>
    <w:p w:rsidR="007100D4" w:rsidRPr="0010660A" w:rsidRDefault="007100D4" w:rsidP="0010660A">
      <w:pPr>
        <w:jc w:val="both"/>
        <w:rPr>
          <w:rFonts w:ascii="Arial" w:hAnsi="Arial" w:cs="Arial"/>
          <w:sz w:val="24"/>
          <w:szCs w:val="24"/>
        </w:rPr>
      </w:pPr>
    </w:p>
    <w:p w:rsidR="007100D4" w:rsidRPr="0010660A" w:rsidRDefault="007100D4" w:rsidP="0010660A">
      <w:pPr>
        <w:jc w:val="both"/>
        <w:rPr>
          <w:rFonts w:ascii="Arial" w:hAnsi="Arial" w:cs="Arial"/>
          <w:sz w:val="24"/>
          <w:szCs w:val="24"/>
        </w:rPr>
      </w:pPr>
      <w:r w:rsidRPr="0010660A">
        <w:rPr>
          <w:rFonts w:ascii="Arial" w:hAnsi="Arial" w:cs="Arial"/>
          <w:sz w:val="24"/>
          <w:szCs w:val="24"/>
        </w:rPr>
        <w:t>c)  Evaluación final</w:t>
      </w:r>
      <w:r w:rsidR="006268C3" w:rsidRPr="0010660A">
        <w:rPr>
          <w:rFonts w:ascii="Arial" w:hAnsi="Arial" w:cs="Arial"/>
          <w:sz w:val="24"/>
          <w:szCs w:val="24"/>
        </w:rPr>
        <w:t>: consiste</w:t>
      </w:r>
      <w:r w:rsidRPr="0010660A">
        <w:rPr>
          <w:rFonts w:ascii="Arial" w:hAnsi="Arial" w:cs="Arial"/>
          <w:sz w:val="24"/>
          <w:szCs w:val="24"/>
        </w:rPr>
        <w:t xml:space="preserve"> en la recogida</w:t>
      </w:r>
      <w:r w:rsidR="00BC20D2" w:rsidRPr="0010660A">
        <w:rPr>
          <w:rFonts w:ascii="Arial" w:hAnsi="Arial" w:cs="Arial"/>
          <w:sz w:val="24"/>
          <w:szCs w:val="24"/>
        </w:rPr>
        <w:t xml:space="preserve"> y valoración de unos datos al </w:t>
      </w:r>
      <w:r w:rsidRPr="0010660A">
        <w:rPr>
          <w:rFonts w:ascii="Arial" w:hAnsi="Arial" w:cs="Arial"/>
          <w:sz w:val="24"/>
          <w:szCs w:val="24"/>
        </w:rPr>
        <w:t xml:space="preserve">finalizar un periodo de tiempo previsto para la </w:t>
      </w:r>
      <w:r w:rsidR="00BC20D2" w:rsidRPr="0010660A">
        <w:rPr>
          <w:rFonts w:ascii="Arial" w:hAnsi="Arial" w:cs="Arial"/>
          <w:sz w:val="24"/>
          <w:szCs w:val="24"/>
        </w:rPr>
        <w:t xml:space="preserve">realización de un aprendizaje, </w:t>
      </w:r>
      <w:r w:rsidRPr="0010660A">
        <w:rPr>
          <w:rFonts w:ascii="Arial" w:hAnsi="Arial" w:cs="Arial"/>
          <w:sz w:val="24"/>
          <w:szCs w:val="24"/>
        </w:rPr>
        <w:t>un programa, un trabajo, un curso escolar,</w:t>
      </w:r>
      <w:r w:rsidR="00BC20D2" w:rsidRPr="0010660A">
        <w:rPr>
          <w:rFonts w:ascii="Arial" w:hAnsi="Arial" w:cs="Arial"/>
          <w:sz w:val="24"/>
          <w:szCs w:val="24"/>
        </w:rPr>
        <w:t xml:space="preserve"> etc. o para la consecución de </w:t>
      </w:r>
      <w:r w:rsidRPr="0010660A">
        <w:rPr>
          <w:rFonts w:ascii="Arial" w:hAnsi="Arial" w:cs="Arial"/>
          <w:sz w:val="24"/>
          <w:szCs w:val="24"/>
        </w:rPr>
        <w:t>unos objetivos.</w:t>
      </w:r>
    </w:p>
    <w:p w:rsidR="007100D4" w:rsidRPr="0010660A" w:rsidRDefault="007100D4" w:rsidP="0010660A">
      <w:pPr>
        <w:jc w:val="both"/>
        <w:rPr>
          <w:rFonts w:ascii="Arial" w:hAnsi="Arial" w:cs="Arial"/>
          <w:b/>
          <w:sz w:val="24"/>
          <w:szCs w:val="24"/>
        </w:rPr>
      </w:pPr>
    </w:p>
    <w:p w:rsidR="007100D4" w:rsidRPr="0010660A" w:rsidRDefault="0061340C" w:rsidP="0010660A">
      <w:pPr>
        <w:jc w:val="both"/>
        <w:rPr>
          <w:rFonts w:ascii="Arial" w:hAnsi="Arial" w:cs="Arial"/>
          <w:b/>
          <w:sz w:val="24"/>
          <w:szCs w:val="24"/>
        </w:rPr>
      </w:pPr>
      <w:r w:rsidRPr="0010660A">
        <w:rPr>
          <w:rFonts w:ascii="Arial" w:hAnsi="Arial" w:cs="Arial"/>
          <w:b/>
          <w:sz w:val="24"/>
          <w:szCs w:val="24"/>
        </w:rPr>
        <w:t xml:space="preserve">¿Qué aporta el </w:t>
      </w:r>
      <w:r w:rsidR="00BC20D2" w:rsidRPr="0010660A">
        <w:rPr>
          <w:rFonts w:ascii="Arial" w:hAnsi="Arial" w:cs="Arial"/>
          <w:b/>
          <w:sz w:val="24"/>
          <w:szCs w:val="24"/>
        </w:rPr>
        <w:t>psicólogo</w:t>
      </w:r>
      <w:r w:rsidRPr="0010660A">
        <w:rPr>
          <w:rFonts w:ascii="Arial" w:hAnsi="Arial" w:cs="Arial"/>
          <w:b/>
          <w:sz w:val="24"/>
          <w:szCs w:val="24"/>
        </w:rPr>
        <w:t xml:space="preserve"> educativo en la evaluación de la </w:t>
      </w:r>
      <w:r w:rsidR="00BC20D2" w:rsidRPr="0010660A">
        <w:rPr>
          <w:rFonts w:ascii="Arial" w:hAnsi="Arial" w:cs="Arial"/>
          <w:b/>
          <w:sz w:val="24"/>
          <w:szCs w:val="24"/>
        </w:rPr>
        <w:t>educación</w:t>
      </w:r>
      <w:r w:rsidRPr="0010660A">
        <w:rPr>
          <w:rFonts w:ascii="Arial" w:hAnsi="Arial" w:cs="Arial"/>
          <w:b/>
          <w:sz w:val="24"/>
          <w:szCs w:val="24"/>
        </w:rPr>
        <w:t>?</w:t>
      </w:r>
    </w:p>
    <w:p w:rsidR="00F12EEF" w:rsidRPr="0010660A" w:rsidRDefault="00F12EEF" w:rsidP="0010660A">
      <w:pPr>
        <w:pStyle w:val="NormalWeb"/>
        <w:jc w:val="both"/>
        <w:rPr>
          <w:rFonts w:ascii="Arial" w:hAnsi="Arial" w:cs="Arial"/>
          <w:color w:val="000000"/>
          <w:shd w:val="clear" w:color="auto" w:fill="FFFFFF"/>
        </w:rPr>
      </w:pPr>
      <w:r w:rsidRPr="0010660A">
        <w:rPr>
          <w:rFonts w:ascii="Arial" w:hAnsi="Arial" w:cs="Arial"/>
          <w:color w:val="000000"/>
          <w:shd w:val="clear" w:color="auto" w:fill="FFFFFF"/>
        </w:rPr>
        <w:t>El profesi</w:t>
      </w:r>
      <w:r w:rsidR="006268C3" w:rsidRPr="0010660A">
        <w:rPr>
          <w:rFonts w:ascii="Arial" w:hAnsi="Arial" w:cs="Arial"/>
          <w:color w:val="000000"/>
          <w:shd w:val="clear" w:color="auto" w:fill="FFFFFF"/>
        </w:rPr>
        <w:t xml:space="preserve">onal de la psicología cumple con varias </w:t>
      </w:r>
      <w:r w:rsidR="00E9373D" w:rsidRPr="0010660A">
        <w:rPr>
          <w:rFonts w:ascii="Arial" w:hAnsi="Arial" w:cs="Arial"/>
          <w:color w:val="000000"/>
          <w:shd w:val="clear" w:color="auto" w:fill="FFFFFF"/>
        </w:rPr>
        <w:t>aportaciones:</w:t>
      </w:r>
    </w:p>
    <w:p w:rsidR="00F12EEF" w:rsidRPr="0010660A" w:rsidRDefault="00B52015" w:rsidP="0010660A">
      <w:pPr>
        <w:pStyle w:val="NormalWeb"/>
        <w:jc w:val="both"/>
        <w:rPr>
          <w:rFonts w:ascii="Arial" w:hAnsi="Arial" w:cs="Arial"/>
          <w:color w:val="000000"/>
          <w:shd w:val="clear" w:color="auto" w:fill="FFFFFF"/>
        </w:rPr>
      </w:pPr>
      <w:r w:rsidRPr="0010660A">
        <w:rPr>
          <w:rFonts w:ascii="Arial" w:hAnsi="Arial" w:cs="Arial"/>
          <w:color w:val="000000"/>
          <w:shd w:val="clear" w:color="auto" w:fill="FFFFFF"/>
        </w:rPr>
        <w:t>Tan simple que parezca el psicólogo educativo realiza un arduo laborar al r</w:t>
      </w:r>
      <w:r w:rsidR="00F12EEF" w:rsidRPr="0010660A">
        <w:rPr>
          <w:rFonts w:ascii="Arial" w:hAnsi="Arial" w:cs="Arial"/>
          <w:color w:val="000000"/>
          <w:shd w:val="clear" w:color="auto" w:fill="FFFFFF"/>
        </w:rPr>
        <w:t>ealiza</w:t>
      </w:r>
      <w:r w:rsidRPr="0010660A">
        <w:rPr>
          <w:rFonts w:ascii="Arial" w:hAnsi="Arial" w:cs="Arial"/>
          <w:color w:val="000000"/>
          <w:shd w:val="clear" w:color="auto" w:fill="FFFFFF"/>
        </w:rPr>
        <w:t>r</w:t>
      </w:r>
      <w:r w:rsidR="00F12EEF" w:rsidRPr="0010660A">
        <w:rPr>
          <w:rFonts w:ascii="Arial" w:hAnsi="Arial" w:cs="Arial"/>
          <w:color w:val="000000"/>
          <w:shd w:val="clear" w:color="auto" w:fill="FFFFFF"/>
        </w:rPr>
        <w:t xml:space="preserve"> la evaluación </w:t>
      </w:r>
      <w:proofErr w:type="spellStart"/>
      <w:r w:rsidR="00F12EEF" w:rsidRPr="0010660A">
        <w:rPr>
          <w:rFonts w:ascii="Arial" w:hAnsi="Arial" w:cs="Arial"/>
          <w:color w:val="000000"/>
          <w:shd w:val="clear" w:color="auto" w:fill="FFFFFF"/>
        </w:rPr>
        <w:t>psico</w:t>
      </w:r>
      <w:proofErr w:type="spellEnd"/>
      <w:r w:rsidR="00F12EEF" w:rsidRPr="0010660A">
        <w:rPr>
          <w:rFonts w:ascii="Arial" w:hAnsi="Arial" w:cs="Arial"/>
          <w:color w:val="000000"/>
          <w:shd w:val="clear" w:color="auto" w:fill="FFFFFF"/>
        </w:rPr>
        <w:t>-educativa referida a la valoración de las capacidades personales, grupales e institucionales en relación a los objetivos de la educación y también al análisis del funcionamiento de las situaciones educativas</w:t>
      </w:r>
      <w:r w:rsidR="007810B0" w:rsidRPr="0010660A">
        <w:rPr>
          <w:rFonts w:ascii="Arial" w:hAnsi="Arial" w:cs="Arial"/>
          <w:color w:val="000000"/>
          <w:shd w:val="clear" w:color="auto" w:fill="FFFFFF"/>
        </w:rPr>
        <w:t>.</w:t>
      </w:r>
    </w:p>
    <w:p w:rsidR="00F12EEF" w:rsidRPr="0010660A" w:rsidRDefault="007810B0" w:rsidP="0010660A">
      <w:pPr>
        <w:pStyle w:val="NormalWeb"/>
        <w:jc w:val="both"/>
        <w:rPr>
          <w:rFonts w:ascii="Arial" w:hAnsi="Arial" w:cs="Arial"/>
          <w:color w:val="000000"/>
          <w:shd w:val="clear" w:color="auto" w:fill="FFFFFF"/>
        </w:rPr>
      </w:pPr>
      <w:commentRangeStart w:id="5"/>
      <w:r w:rsidRPr="0010660A">
        <w:rPr>
          <w:rFonts w:ascii="Arial" w:hAnsi="Arial" w:cs="Arial"/>
          <w:color w:val="000000"/>
          <w:shd w:val="clear" w:color="auto" w:fill="FFFFFF"/>
        </w:rPr>
        <w:t xml:space="preserve">También </w:t>
      </w:r>
      <w:r w:rsidR="00F12EEF" w:rsidRPr="0010660A">
        <w:rPr>
          <w:rFonts w:ascii="Arial" w:hAnsi="Arial" w:cs="Arial"/>
          <w:color w:val="000000"/>
          <w:shd w:val="clear" w:color="auto" w:fill="FFFFFF"/>
        </w:rPr>
        <w:t>ligado al proceso de evaluación,</w:t>
      </w:r>
      <w:r w:rsidRPr="0010660A">
        <w:rPr>
          <w:rFonts w:ascii="Arial" w:hAnsi="Arial" w:cs="Arial"/>
          <w:color w:val="000000"/>
          <w:shd w:val="clear" w:color="auto" w:fill="FFFFFF"/>
        </w:rPr>
        <w:t xml:space="preserve"> el psicólogo</w:t>
      </w:r>
      <w:r w:rsidR="006268C3" w:rsidRPr="0010660A">
        <w:rPr>
          <w:rFonts w:ascii="Arial" w:hAnsi="Arial" w:cs="Arial"/>
          <w:color w:val="000000"/>
          <w:shd w:val="clear" w:color="auto" w:fill="FFFFFF"/>
        </w:rPr>
        <w:t xml:space="preserve"> educativo</w:t>
      </w:r>
      <w:r w:rsidRPr="0010660A">
        <w:rPr>
          <w:rFonts w:ascii="Arial" w:hAnsi="Arial" w:cs="Arial"/>
          <w:color w:val="000000"/>
          <w:shd w:val="clear" w:color="auto" w:fill="FFFFFF"/>
        </w:rPr>
        <w:t xml:space="preserve"> puede proponer y</w:t>
      </w:r>
      <w:r w:rsidR="00F12EEF" w:rsidRPr="0010660A">
        <w:rPr>
          <w:rFonts w:ascii="Arial" w:hAnsi="Arial" w:cs="Arial"/>
          <w:color w:val="000000"/>
          <w:shd w:val="clear" w:color="auto" w:fill="FFFFFF"/>
        </w:rPr>
        <w:t xml:space="preserve"> realizar intervenciones que se refieran a la mejora de las competencias educativas de los alumnos, de las condiciones educativas y al desarrollo de soluciones a las posibles dificultades detectadas en la evaluación</w:t>
      </w:r>
      <w:commentRangeEnd w:id="5"/>
      <w:r w:rsidR="00B26839">
        <w:rPr>
          <w:rStyle w:val="Refdecomentario"/>
          <w:rFonts w:asciiTheme="minorHAnsi" w:eastAsiaTheme="minorHAnsi" w:hAnsiTheme="minorHAnsi" w:cstheme="minorBidi"/>
          <w:lang w:eastAsia="en-US"/>
        </w:rPr>
        <w:commentReference w:id="5"/>
      </w:r>
      <w:r w:rsidR="00F12EEF" w:rsidRPr="0010660A">
        <w:rPr>
          <w:rFonts w:ascii="Arial" w:hAnsi="Arial" w:cs="Arial"/>
          <w:color w:val="000000"/>
          <w:shd w:val="clear" w:color="auto" w:fill="FFFFFF"/>
        </w:rPr>
        <w:t>.</w:t>
      </w:r>
    </w:p>
    <w:p w:rsidR="0010660A" w:rsidRDefault="00F12EEF" w:rsidP="0010660A">
      <w:pPr>
        <w:pStyle w:val="NormalWeb"/>
        <w:jc w:val="both"/>
        <w:rPr>
          <w:rFonts w:ascii="Arial" w:hAnsi="Arial" w:cs="Arial"/>
          <w:color w:val="000000"/>
          <w:shd w:val="clear" w:color="auto" w:fill="FFFFFF"/>
        </w:rPr>
      </w:pPr>
      <w:r w:rsidRPr="0010660A">
        <w:rPr>
          <w:rFonts w:ascii="Arial" w:hAnsi="Arial" w:cs="Arial"/>
          <w:color w:val="000000"/>
          <w:shd w:val="clear" w:color="auto" w:fill="FFFFFF"/>
        </w:rPr>
        <w:t xml:space="preserve">El </w:t>
      </w:r>
      <w:commentRangeStart w:id="6"/>
      <w:r w:rsidRPr="0010660A">
        <w:rPr>
          <w:rFonts w:ascii="Arial" w:hAnsi="Arial" w:cs="Arial"/>
          <w:color w:val="000000"/>
          <w:shd w:val="clear" w:color="auto" w:fill="FFFFFF"/>
        </w:rPr>
        <w:t xml:space="preserve">psicólogo promueve y participa en la organización, planificación, desarrollo y evaluación de los procesos de orientación y asesoramiento profesional y vocacional, tanto en lo que tienen de información, asesoramiento y orientación a los alumnos ante las opciones que deban tomar frente a </w:t>
      </w:r>
      <w:commentRangeStart w:id="7"/>
      <w:r w:rsidRPr="0010660A">
        <w:rPr>
          <w:rFonts w:ascii="Arial" w:hAnsi="Arial" w:cs="Arial"/>
          <w:color w:val="000000"/>
          <w:shd w:val="clear" w:color="auto" w:fill="FFFFFF"/>
        </w:rPr>
        <w:t>las distintas posibilidades educativas o profesionales,</w:t>
      </w:r>
      <w:commentRangeEnd w:id="7"/>
      <w:r w:rsidR="00B26839">
        <w:rPr>
          <w:rStyle w:val="Refdecomentario"/>
          <w:rFonts w:asciiTheme="minorHAnsi" w:eastAsiaTheme="minorHAnsi" w:hAnsiTheme="minorHAnsi" w:cstheme="minorBidi"/>
          <w:lang w:eastAsia="en-US"/>
        </w:rPr>
        <w:commentReference w:id="7"/>
      </w:r>
      <w:r w:rsidRPr="0010660A">
        <w:rPr>
          <w:rFonts w:ascii="Arial" w:hAnsi="Arial" w:cs="Arial"/>
          <w:color w:val="000000"/>
          <w:shd w:val="clear" w:color="auto" w:fill="FFFFFF"/>
        </w:rPr>
        <w:t xml:space="preserve"> como en la elaboración de métodos de ayuda para la elección y de métodos de aprendizaje de toma de decisión vocacional</w:t>
      </w:r>
      <w:commentRangeEnd w:id="6"/>
      <w:r w:rsidR="00B26839">
        <w:rPr>
          <w:rStyle w:val="Refdecomentario"/>
          <w:rFonts w:asciiTheme="minorHAnsi" w:eastAsiaTheme="minorHAnsi" w:hAnsiTheme="minorHAnsi" w:cstheme="minorBidi"/>
          <w:lang w:eastAsia="en-US"/>
        </w:rPr>
        <w:commentReference w:id="6"/>
      </w:r>
      <w:r w:rsidRPr="0010660A">
        <w:rPr>
          <w:rFonts w:ascii="Arial" w:hAnsi="Arial" w:cs="Arial"/>
          <w:color w:val="000000"/>
          <w:shd w:val="clear" w:color="auto" w:fill="FFFFFF"/>
        </w:rPr>
        <w:t xml:space="preserve">. El objetivo general de estos procesos es colaborar en el desarrollo de las competencias de las personas en la clarificación de sus proyectos personales, vocacionales y profesionales de modo que puedan dirigir su propia formación y su toma de </w:t>
      </w:r>
      <w:r w:rsidR="00B52015" w:rsidRPr="0010660A">
        <w:rPr>
          <w:rFonts w:ascii="Arial" w:hAnsi="Arial" w:cs="Arial"/>
          <w:color w:val="000000"/>
          <w:shd w:val="clear" w:color="auto" w:fill="FFFFFF"/>
        </w:rPr>
        <w:t xml:space="preserve">decisiones. </w:t>
      </w:r>
    </w:p>
    <w:p w:rsidR="00F12EEF" w:rsidRPr="0010660A" w:rsidRDefault="00B52015" w:rsidP="0010660A">
      <w:pPr>
        <w:pStyle w:val="NormalWeb"/>
        <w:jc w:val="both"/>
        <w:rPr>
          <w:rFonts w:ascii="Arial" w:hAnsi="Arial" w:cs="Arial"/>
          <w:color w:val="000000"/>
          <w:shd w:val="clear" w:color="auto" w:fill="FFFFFF"/>
        </w:rPr>
      </w:pPr>
      <w:r w:rsidRPr="0010660A">
        <w:rPr>
          <w:rFonts w:ascii="Arial" w:hAnsi="Arial" w:cs="Arial"/>
          <w:color w:val="000000"/>
          <w:shd w:val="clear" w:color="auto" w:fill="FFFFFF"/>
        </w:rPr>
        <w:t>La</w:t>
      </w:r>
      <w:r w:rsidR="00F12EEF" w:rsidRPr="0010660A">
        <w:rPr>
          <w:rFonts w:ascii="Arial" w:hAnsi="Arial" w:cs="Arial"/>
          <w:color w:val="000000"/>
          <w:shd w:val="clear" w:color="auto" w:fill="FFFFFF"/>
        </w:rPr>
        <w:t xml:space="preserve"> evaluación se efectúa sobre las distintas áreas en función de la demanda, la problemática y las necesidades, priorizando su funcionalidad y operatividad, y se </w:t>
      </w:r>
      <w:commentRangeStart w:id="8"/>
      <w:r w:rsidR="00F12EEF" w:rsidRPr="0010660A">
        <w:rPr>
          <w:rFonts w:ascii="Arial" w:hAnsi="Arial" w:cs="Arial"/>
          <w:color w:val="000000"/>
          <w:shd w:val="clear" w:color="auto" w:fill="FFFFFF"/>
        </w:rPr>
        <w:t xml:space="preserve">analizan detalladamente las variables psicológicas </w:t>
      </w:r>
      <w:commentRangeEnd w:id="8"/>
      <w:r w:rsidR="00B26839">
        <w:rPr>
          <w:rStyle w:val="Refdecomentario"/>
          <w:rFonts w:asciiTheme="minorHAnsi" w:eastAsiaTheme="minorHAnsi" w:hAnsiTheme="minorHAnsi" w:cstheme="minorBidi"/>
          <w:lang w:eastAsia="en-US"/>
        </w:rPr>
        <w:commentReference w:id="8"/>
      </w:r>
      <w:r w:rsidR="00F12EEF" w:rsidRPr="0010660A">
        <w:rPr>
          <w:rFonts w:ascii="Arial" w:hAnsi="Arial" w:cs="Arial"/>
          <w:color w:val="000000"/>
          <w:shd w:val="clear" w:color="auto" w:fill="FFFFFF"/>
        </w:rPr>
        <w:t>que influyen en el comportamiento humano dentro del contexto educativo, llegando, cuando proceda, a la determinación de un diagnóstico en la situación educativa.</w:t>
      </w:r>
    </w:p>
    <w:p w:rsidR="00B52015" w:rsidRPr="0010660A" w:rsidRDefault="00B52015" w:rsidP="0010660A">
      <w:pPr>
        <w:jc w:val="both"/>
        <w:rPr>
          <w:rFonts w:ascii="Arial" w:hAnsi="Arial" w:cs="Arial"/>
          <w:sz w:val="24"/>
          <w:szCs w:val="24"/>
        </w:rPr>
      </w:pPr>
    </w:p>
    <w:p w:rsidR="0010660A" w:rsidRDefault="0010660A" w:rsidP="0010660A">
      <w:pPr>
        <w:jc w:val="both"/>
        <w:rPr>
          <w:rFonts w:ascii="Arial" w:hAnsi="Arial" w:cs="Arial"/>
          <w:sz w:val="24"/>
          <w:szCs w:val="24"/>
        </w:rPr>
      </w:pPr>
    </w:p>
    <w:p w:rsidR="0010660A" w:rsidRDefault="0010660A" w:rsidP="0010660A">
      <w:pPr>
        <w:jc w:val="both"/>
        <w:rPr>
          <w:rFonts w:ascii="Arial" w:hAnsi="Arial" w:cs="Arial"/>
          <w:sz w:val="24"/>
          <w:szCs w:val="24"/>
        </w:rPr>
      </w:pPr>
    </w:p>
    <w:p w:rsidR="0010660A" w:rsidRPr="0010660A" w:rsidRDefault="0010660A" w:rsidP="0010660A">
      <w:pPr>
        <w:jc w:val="both"/>
        <w:rPr>
          <w:rFonts w:ascii="Arial" w:hAnsi="Arial" w:cs="Arial"/>
          <w:sz w:val="24"/>
          <w:szCs w:val="24"/>
        </w:rPr>
      </w:pPr>
    </w:p>
    <w:p w:rsidR="0061340C" w:rsidRPr="0010660A" w:rsidRDefault="00E9373D" w:rsidP="0010660A">
      <w:pPr>
        <w:jc w:val="both"/>
        <w:rPr>
          <w:rFonts w:ascii="Arial" w:hAnsi="Arial" w:cs="Arial"/>
          <w:b/>
          <w:sz w:val="24"/>
          <w:szCs w:val="24"/>
        </w:rPr>
      </w:pPr>
      <w:r w:rsidRPr="0010660A">
        <w:rPr>
          <w:rFonts w:ascii="Arial" w:hAnsi="Arial" w:cs="Arial"/>
          <w:b/>
          <w:sz w:val="24"/>
          <w:szCs w:val="24"/>
        </w:rPr>
        <w:lastRenderedPageBreak/>
        <w:t>Conclusión</w:t>
      </w:r>
      <w:r w:rsidR="00BC20D2" w:rsidRPr="0010660A">
        <w:rPr>
          <w:rFonts w:ascii="Arial" w:hAnsi="Arial" w:cs="Arial"/>
          <w:b/>
          <w:sz w:val="24"/>
          <w:szCs w:val="24"/>
        </w:rPr>
        <w:t>:</w:t>
      </w:r>
    </w:p>
    <w:p w:rsidR="00BC20D2" w:rsidRPr="0010660A" w:rsidRDefault="00BC20D2" w:rsidP="0010660A">
      <w:pPr>
        <w:jc w:val="both"/>
        <w:rPr>
          <w:rFonts w:ascii="Arial" w:hAnsi="Arial" w:cs="Arial"/>
          <w:color w:val="000000" w:themeColor="text1"/>
          <w:sz w:val="24"/>
          <w:szCs w:val="24"/>
        </w:rPr>
      </w:pPr>
      <w:r w:rsidRPr="0010660A">
        <w:rPr>
          <w:rFonts w:ascii="Arial" w:hAnsi="Arial" w:cs="Arial"/>
          <w:color w:val="000000" w:themeColor="text1"/>
          <w:sz w:val="24"/>
          <w:szCs w:val="24"/>
        </w:rPr>
        <w:t>Me parece que la psicología educativa ha ido incrementado cada vez más sus aportes a la educación yendo de la mano para una mejorar sus objetivos como disciplinas importantes para la sociedad.</w:t>
      </w:r>
    </w:p>
    <w:p w:rsidR="0010660A" w:rsidRDefault="00BC20D2" w:rsidP="0010660A">
      <w:pPr>
        <w:jc w:val="both"/>
        <w:rPr>
          <w:rStyle w:val="apple-style-span"/>
          <w:rFonts w:ascii="Arial" w:hAnsi="Arial" w:cs="Arial"/>
          <w:color w:val="000000" w:themeColor="text1"/>
          <w:sz w:val="24"/>
          <w:szCs w:val="24"/>
          <w:shd w:val="clear" w:color="auto" w:fill="FFFFFF"/>
        </w:rPr>
      </w:pPr>
      <w:r w:rsidRPr="0010660A">
        <w:rPr>
          <w:rFonts w:ascii="Arial" w:hAnsi="Arial" w:cs="Arial"/>
          <w:color w:val="000000" w:themeColor="text1"/>
          <w:sz w:val="24"/>
          <w:szCs w:val="24"/>
        </w:rPr>
        <w:t xml:space="preserve"> Tomando en cuenta las evaluaciones en la educación y relacionando con el psicólogo educativo, este teniendo un papel importante en l</w:t>
      </w:r>
      <w:r w:rsidRPr="0010660A">
        <w:rPr>
          <w:rStyle w:val="apple-style-span"/>
          <w:rFonts w:ascii="Arial" w:hAnsi="Arial" w:cs="Arial"/>
          <w:color w:val="000000" w:themeColor="text1"/>
          <w:sz w:val="24"/>
          <w:szCs w:val="24"/>
          <w:shd w:val="clear" w:color="auto" w:fill="FFFFFF"/>
        </w:rPr>
        <w:t xml:space="preserve">a intervención psicopedagógica protegiendo una función de acuerdo a las necesidades de la educación, tomando en cuenta el asesoramiento sobre las demás. </w:t>
      </w:r>
    </w:p>
    <w:p w:rsidR="0010660A" w:rsidDel="00B26839" w:rsidRDefault="0010660A" w:rsidP="0010660A">
      <w:pPr>
        <w:jc w:val="both"/>
        <w:rPr>
          <w:del w:id="9" w:author="Ana Maritza Vega Jauregui" w:date="2011-10-21T19:43:00Z"/>
          <w:rStyle w:val="apple-style-span"/>
          <w:rFonts w:ascii="Arial" w:hAnsi="Arial" w:cs="Arial"/>
          <w:color w:val="000000" w:themeColor="text1"/>
          <w:sz w:val="24"/>
          <w:szCs w:val="24"/>
          <w:shd w:val="clear" w:color="auto" w:fill="FFFFFF"/>
        </w:rPr>
      </w:pPr>
    </w:p>
    <w:p w:rsidR="00BC20D2" w:rsidRPr="0010660A" w:rsidRDefault="00BC20D2" w:rsidP="0010660A">
      <w:pPr>
        <w:jc w:val="both"/>
        <w:rPr>
          <w:rStyle w:val="apple-style-span"/>
          <w:rFonts w:ascii="Arial" w:hAnsi="Arial" w:cs="Arial"/>
          <w:color w:val="000000" w:themeColor="text1"/>
          <w:sz w:val="24"/>
          <w:szCs w:val="24"/>
          <w:shd w:val="clear" w:color="auto" w:fill="FFFFFF"/>
        </w:rPr>
      </w:pPr>
      <w:r w:rsidRPr="0010660A">
        <w:rPr>
          <w:rStyle w:val="apple-style-span"/>
          <w:rFonts w:ascii="Arial" w:hAnsi="Arial" w:cs="Arial"/>
          <w:color w:val="000000" w:themeColor="text1"/>
          <w:sz w:val="24"/>
          <w:szCs w:val="24"/>
          <w:shd w:val="clear" w:color="auto" w:fill="FFFFFF"/>
        </w:rPr>
        <w:t>Se habla de que uno de los objetivos principales del psicólogo educativo es el trabajar en el desarrollo de acuerdo a sus capacidades de cada persona, grupos, instituciones, tratando de llevar a ca</w:t>
      </w:r>
      <w:r w:rsidR="00B52015" w:rsidRPr="0010660A">
        <w:rPr>
          <w:rStyle w:val="apple-style-span"/>
          <w:rFonts w:ascii="Arial" w:hAnsi="Arial" w:cs="Arial"/>
          <w:color w:val="000000" w:themeColor="text1"/>
          <w:sz w:val="24"/>
          <w:szCs w:val="24"/>
          <w:shd w:val="clear" w:color="auto" w:fill="FFFFFF"/>
        </w:rPr>
        <w:t>bo un pleno desarrollo</w:t>
      </w:r>
      <w:r w:rsidRPr="0010660A">
        <w:rPr>
          <w:rStyle w:val="apple-style-span"/>
          <w:rFonts w:ascii="Arial" w:hAnsi="Arial" w:cs="Arial"/>
          <w:color w:val="000000" w:themeColor="text1"/>
          <w:sz w:val="24"/>
          <w:szCs w:val="24"/>
          <w:shd w:val="clear" w:color="auto" w:fill="FFFFFF"/>
        </w:rPr>
        <w:t xml:space="preserve"> en la educación.</w:t>
      </w:r>
    </w:p>
    <w:p w:rsidR="00BC20D2" w:rsidRPr="0010660A" w:rsidRDefault="00BC20D2" w:rsidP="0010660A">
      <w:pPr>
        <w:jc w:val="both"/>
        <w:rPr>
          <w:rStyle w:val="apple-style-span"/>
          <w:rFonts w:ascii="Arial" w:hAnsi="Arial" w:cs="Arial"/>
          <w:color w:val="000000" w:themeColor="text1"/>
          <w:sz w:val="24"/>
          <w:szCs w:val="24"/>
          <w:shd w:val="clear" w:color="auto" w:fill="FFFFFF"/>
        </w:rPr>
      </w:pPr>
      <w:r w:rsidRPr="0010660A">
        <w:rPr>
          <w:rStyle w:val="apple-style-span"/>
          <w:rFonts w:ascii="Arial" w:hAnsi="Arial" w:cs="Arial"/>
          <w:color w:val="000000" w:themeColor="text1"/>
          <w:sz w:val="24"/>
          <w:szCs w:val="24"/>
          <w:shd w:val="clear" w:color="auto" w:fill="FFFFFF"/>
        </w:rPr>
        <w:t>Al arrojar los resultados dé cada evaluación, el psicólogo se ve en la necesidad de realizar intervención de acuerdo a la problemática que se presente, pudiendo ser directa o indirectamente es decir, si ve la necesidad de que necesita contacto con los alumnos para s</w:t>
      </w:r>
      <w:r w:rsidR="00B52015" w:rsidRPr="0010660A">
        <w:rPr>
          <w:rStyle w:val="apple-style-span"/>
          <w:rFonts w:ascii="Arial" w:hAnsi="Arial" w:cs="Arial"/>
          <w:color w:val="000000" w:themeColor="text1"/>
          <w:sz w:val="24"/>
          <w:szCs w:val="24"/>
          <w:shd w:val="clear" w:color="auto" w:fill="FFFFFF"/>
        </w:rPr>
        <w:t>aber los motivos de tal resultado</w:t>
      </w:r>
      <w:r w:rsidRPr="0010660A">
        <w:rPr>
          <w:rStyle w:val="apple-style-span"/>
          <w:rFonts w:ascii="Arial" w:hAnsi="Arial" w:cs="Arial"/>
          <w:color w:val="000000" w:themeColor="text1"/>
          <w:sz w:val="24"/>
          <w:szCs w:val="24"/>
          <w:shd w:val="clear" w:color="auto" w:fill="FFFFFF"/>
        </w:rPr>
        <w:t xml:space="preserve"> o si bien, utilizan técnicas y procedimientos propios de la intervención </w:t>
      </w:r>
      <w:proofErr w:type="spellStart"/>
      <w:r w:rsidRPr="0010660A">
        <w:rPr>
          <w:rStyle w:val="apple-style-span"/>
          <w:rFonts w:ascii="Arial" w:hAnsi="Arial" w:cs="Arial"/>
          <w:color w:val="000000" w:themeColor="text1"/>
          <w:sz w:val="24"/>
          <w:szCs w:val="24"/>
          <w:shd w:val="clear" w:color="auto" w:fill="FFFFFF"/>
        </w:rPr>
        <w:t>psicoeduca</w:t>
      </w:r>
      <w:r w:rsidR="00B52015" w:rsidRPr="0010660A">
        <w:rPr>
          <w:rStyle w:val="apple-style-span"/>
          <w:rFonts w:ascii="Arial" w:hAnsi="Arial" w:cs="Arial"/>
          <w:color w:val="000000" w:themeColor="text1"/>
          <w:sz w:val="24"/>
          <w:szCs w:val="24"/>
          <w:shd w:val="clear" w:color="auto" w:fill="FFFFFF"/>
        </w:rPr>
        <w:t>tiva</w:t>
      </w:r>
      <w:proofErr w:type="spellEnd"/>
      <w:r w:rsidR="00B52015" w:rsidRPr="0010660A">
        <w:rPr>
          <w:rStyle w:val="apple-style-span"/>
          <w:rFonts w:ascii="Arial" w:hAnsi="Arial" w:cs="Arial"/>
          <w:color w:val="000000" w:themeColor="text1"/>
          <w:sz w:val="24"/>
          <w:szCs w:val="24"/>
          <w:shd w:val="clear" w:color="auto" w:fill="FFFFFF"/>
        </w:rPr>
        <w:t>.</w:t>
      </w:r>
    </w:p>
    <w:p w:rsidR="00BC20D2" w:rsidRDefault="00BC20D2" w:rsidP="0010660A">
      <w:pPr>
        <w:jc w:val="both"/>
        <w:rPr>
          <w:ins w:id="10" w:author="Ana Maritza Vega Jauregui" w:date="2011-10-21T19:46:00Z"/>
          <w:rStyle w:val="apple-style-span"/>
          <w:rFonts w:ascii="Arial" w:hAnsi="Arial" w:cs="Arial"/>
          <w:color w:val="000000" w:themeColor="text1"/>
          <w:sz w:val="24"/>
          <w:szCs w:val="24"/>
          <w:shd w:val="clear" w:color="auto" w:fill="FFFFFF"/>
        </w:rPr>
      </w:pPr>
      <w:r w:rsidRPr="007829E9">
        <w:rPr>
          <w:rStyle w:val="apple-style-span"/>
          <w:rFonts w:ascii="Arial" w:hAnsi="Arial" w:cs="Arial"/>
          <w:color w:val="000000" w:themeColor="text1"/>
          <w:sz w:val="24"/>
          <w:szCs w:val="24"/>
          <w:u w:val="single"/>
          <w:shd w:val="clear" w:color="auto" w:fill="FFFFFF"/>
          <w:rPrChange w:id="11" w:author="Ana Maritza Vega Jauregui" w:date="2011-10-21T19:44:00Z">
            <w:rPr>
              <w:rStyle w:val="apple-style-span"/>
              <w:rFonts w:ascii="Arial" w:hAnsi="Arial" w:cs="Arial"/>
              <w:color w:val="000000" w:themeColor="text1"/>
              <w:sz w:val="24"/>
              <w:szCs w:val="24"/>
              <w:shd w:val="clear" w:color="auto" w:fill="FFFFFF"/>
            </w:rPr>
          </w:rPrChange>
        </w:rPr>
        <w:t xml:space="preserve">Me parece que se ve reflejado un enfoque conductista en </w:t>
      </w:r>
      <w:commentRangeStart w:id="12"/>
      <w:r w:rsidRPr="007829E9">
        <w:rPr>
          <w:rStyle w:val="apple-style-span"/>
          <w:rFonts w:ascii="Arial" w:hAnsi="Arial" w:cs="Arial"/>
          <w:color w:val="000000" w:themeColor="text1"/>
          <w:sz w:val="24"/>
          <w:szCs w:val="24"/>
          <w:u w:val="single"/>
          <w:shd w:val="clear" w:color="auto" w:fill="FFFFFF"/>
          <w:rPrChange w:id="13" w:author="Ana Maritza Vega Jauregui" w:date="2011-10-21T19:44:00Z">
            <w:rPr>
              <w:rStyle w:val="apple-style-span"/>
              <w:rFonts w:ascii="Arial" w:hAnsi="Arial" w:cs="Arial"/>
              <w:color w:val="000000" w:themeColor="text1"/>
              <w:sz w:val="24"/>
              <w:szCs w:val="24"/>
              <w:shd w:val="clear" w:color="auto" w:fill="FFFFFF"/>
            </w:rPr>
          </w:rPrChange>
        </w:rPr>
        <w:t>dichas</w:t>
      </w:r>
      <w:commentRangeEnd w:id="12"/>
      <w:r w:rsidR="007829E9">
        <w:rPr>
          <w:rStyle w:val="Refdecomentario"/>
        </w:rPr>
        <w:commentReference w:id="12"/>
      </w:r>
      <w:r w:rsidRPr="007829E9">
        <w:rPr>
          <w:rStyle w:val="apple-style-span"/>
          <w:rFonts w:ascii="Arial" w:hAnsi="Arial" w:cs="Arial"/>
          <w:color w:val="000000" w:themeColor="text1"/>
          <w:sz w:val="24"/>
          <w:szCs w:val="24"/>
          <w:u w:val="single"/>
          <w:shd w:val="clear" w:color="auto" w:fill="FFFFFF"/>
          <w:rPrChange w:id="14" w:author="Ana Maritza Vega Jauregui" w:date="2011-10-21T19:44:00Z">
            <w:rPr>
              <w:rStyle w:val="apple-style-span"/>
              <w:rFonts w:ascii="Arial" w:hAnsi="Arial" w:cs="Arial"/>
              <w:color w:val="000000" w:themeColor="text1"/>
              <w:sz w:val="24"/>
              <w:szCs w:val="24"/>
              <w:shd w:val="clear" w:color="auto" w:fill="FFFFFF"/>
            </w:rPr>
          </w:rPrChange>
        </w:rPr>
        <w:t xml:space="preserve"> evaluaciones</w:t>
      </w:r>
      <w:r w:rsidRPr="0010660A">
        <w:rPr>
          <w:rStyle w:val="apple-style-span"/>
          <w:rFonts w:ascii="Arial" w:hAnsi="Arial" w:cs="Arial"/>
          <w:color w:val="000000" w:themeColor="text1"/>
          <w:sz w:val="24"/>
          <w:szCs w:val="24"/>
          <w:shd w:val="clear" w:color="auto" w:fill="FFFFFF"/>
        </w:rPr>
        <w:t xml:space="preserve">, en el momento de que si no es aceptable el resultado que se pretende sacar el alumno puede ser sancionado con una serie de castigos ya sean dentro de la escuela y por sus padres, al igual de que si obtienen un resultado positivo son premiados con gratificaciones, regalos </w:t>
      </w:r>
      <w:del w:id="15" w:author="Ana Maritza Vega Jauregui" w:date="2011-10-21T19:45:00Z">
        <w:r w:rsidR="00B52015" w:rsidRPr="0010660A" w:rsidDel="007829E9">
          <w:rPr>
            <w:rStyle w:val="apple-style-span"/>
            <w:rFonts w:ascii="Arial" w:hAnsi="Arial" w:cs="Arial"/>
            <w:color w:val="000000" w:themeColor="text1"/>
            <w:sz w:val="24"/>
            <w:szCs w:val="24"/>
            <w:shd w:val="clear" w:color="auto" w:fill="FFFFFF"/>
          </w:rPr>
          <w:delText>etc</w:delText>
        </w:r>
      </w:del>
      <w:ins w:id="16" w:author="Ana Maritza Vega Jauregui" w:date="2011-10-21T19:45:00Z">
        <w:r w:rsidR="007829E9" w:rsidRPr="0010660A">
          <w:rPr>
            <w:rStyle w:val="apple-style-span"/>
            <w:rFonts w:ascii="Arial" w:hAnsi="Arial" w:cs="Arial"/>
            <w:color w:val="000000" w:themeColor="text1"/>
            <w:sz w:val="24"/>
            <w:szCs w:val="24"/>
            <w:shd w:val="clear" w:color="auto" w:fill="FFFFFF"/>
          </w:rPr>
          <w:t>etc</w:t>
        </w:r>
        <w:r w:rsidR="007829E9">
          <w:rPr>
            <w:rStyle w:val="apple-style-span"/>
            <w:rFonts w:ascii="Arial" w:hAnsi="Arial" w:cs="Arial"/>
            <w:color w:val="000000" w:themeColor="text1"/>
            <w:sz w:val="24"/>
            <w:szCs w:val="24"/>
            <w:shd w:val="clear" w:color="auto" w:fill="FFFFFF"/>
          </w:rPr>
          <w:t>étera</w:t>
        </w:r>
      </w:ins>
      <w:del w:id="17" w:author="Ana Maritza Vega Jauregui" w:date="2011-10-21T19:45:00Z">
        <w:r w:rsidR="00B52015" w:rsidRPr="0010660A" w:rsidDel="007829E9">
          <w:rPr>
            <w:rStyle w:val="apple-style-span"/>
            <w:rFonts w:ascii="Arial" w:hAnsi="Arial" w:cs="Arial"/>
            <w:color w:val="000000" w:themeColor="text1"/>
            <w:sz w:val="24"/>
            <w:szCs w:val="24"/>
            <w:shd w:val="clear" w:color="auto" w:fill="FFFFFF"/>
          </w:rPr>
          <w:delText>.</w:delText>
        </w:r>
      </w:del>
      <w:r w:rsidRPr="0010660A">
        <w:rPr>
          <w:rStyle w:val="apple-style-span"/>
          <w:rFonts w:ascii="Arial" w:hAnsi="Arial" w:cs="Arial"/>
          <w:color w:val="000000" w:themeColor="text1"/>
          <w:sz w:val="24"/>
          <w:szCs w:val="24"/>
          <w:shd w:val="clear" w:color="auto" w:fill="FFFFFF"/>
        </w:rPr>
        <w:t xml:space="preserve">, esto en lo personal me resulta como una limitante, por lo que algunas de las veces no son claros o verdaderos los resultados arrojados en las evaluaciones.  </w:t>
      </w:r>
    </w:p>
    <w:p w:rsidR="007829E9" w:rsidRDefault="007829E9" w:rsidP="0010660A">
      <w:pPr>
        <w:jc w:val="both"/>
        <w:rPr>
          <w:ins w:id="18" w:author="Ana Maritza Vega Jauregui" w:date="2011-10-21T19:46:00Z"/>
          <w:rStyle w:val="apple-style-span"/>
          <w:rFonts w:ascii="Arial" w:hAnsi="Arial" w:cs="Arial"/>
          <w:color w:val="000000" w:themeColor="text1"/>
          <w:sz w:val="24"/>
          <w:szCs w:val="24"/>
          <w:shd w:val="clear" w:color="auto" w:fill="FFFFFF"/>
        </w:rPr>
      </w:pPr>
      <w:proofErr w:type="spellStart"/>
      <w:ins w:id="19" w:author="Ana Maritza Vega Jauregui" w:date="2011-10-21T19:46:00Z">
        <w:r>
          <w:rPr>
            <w:rStyle w:val="apple-style-span"/>
            <w:rFonts w:ascii="Arial" w:hAnsi="Arial" w:cs="Arial"/>
            <w:color w:val="000000" w:themeColor="text1"/>
            <w:sz w:val="24"/>
            <w:szCs w:val="24"/>
            <w:shd w:val="clear" w:color="auto" w:fill="FFFFFF"/>
          </w:rPr>
          <w:t>Fany</w:t>
        </w:r>
      </w:ins>
      <w:proofErr w:type="spellEnd"/>
      <w:ins w:id="20" w:author="Ana Maritza Vega Jauregui" w:date="2011-10-21T19:48:00Z">
        <w:r>
          <w:rPr>
            <w:rStyle w:val="apple-style-span"/>
            <w:rFonts w:ascii="Arial" w:hAnsi="Arial" w:cs="Arial"/>
            <w:color w:val="000000" w:themeColor="text1"/>
            <w:sz w:val="24"/>
            <w:szCs w:val="24"/>
            <w:shd w:val="clear" w:color="auto" w:fill="FFFFFF"/>
          </w:rPr>
          <w:t xml:space="preserve"> esto es lo que espero de este trabajo, escuchar tu opinión, solo que no me queda clara ya que </w:t>
        </w:r>
      </w:ins>
      <w:ins w:id="21" w:author="Ana Maritza Vega Jauregui" w:date="2011-10-21T19:46:00Z">
        <w:r>
          <w:rPr>
            <w:rStyle w:val="apple-style-span"/>
            <w:rFonts w:ascii="Arial" w:hAnsi="Arial" w:cs="Arial"/>
            <w:color w:val="000000" w:themeColor="text1"/>
            <w:sz w:val="24"/>
            <w:szCs w:val="24"/>
            <w:shd w:val="clear" w:color="auto" w:fill="FFFFFF"/>
          </w:rPr>
          <w:t>hablas de dos cosas: 1 sobre la actuación de los padre y  el personal de la escuela sobre los resultados de la evaluaci</w:t>
        </w:r>
      </w:ins>
      <w:ins w:id="22" w:author="Ana Maritza Vega Jauregui" w:date="2011-10-21T19:47:00Z">
        <w:r>
          <w:rPr>
            <w:rStyle w:val="apple-style-span"/>
            <w:rFonts w:ascii="Arial" w:hAnsi="Arial" w:cs="Arial"/>
            <w:color w:val="000000" w:themeColor="text1"/>
            <w:sz w:val="24"/>
            <w:szCs w:val="24"/>
            <w:shd w:val="clear" w:color="auto" w:fill="FFFFFF"/>
          </w:rPr>
          <w:t xml:space="preserve">ón </w:t>
        </w:r>
        <w:proofErr w:type="gramStart"/>
        <w:r>
          <w:rPr>
            <w:rStyle w:val="apple-style-span"/>
            <w:rFonts w:ascii="Arial" w:hAnsi="Arial" w:cs="Arial"/>
            <w:color w:val="000000" w:themeColor="text1"/>
            <w:sz w:val="24"/>
            <w:szCs w:val="24"/>
            <w:shd w:val="clear" w:color="auto" w:fill="FFFFFF"/>
          </w:rPr>
          <w:t>individual .</w:t>
        </w:r>
        <w:proofErr w:type="gramEnd"/>
        <w:r>
          <w:rPr>
            <w:rStyle w:val="apple-style-span"/>
            <w:rFonts w:ascii="Arial" w:hAnsi="Arial" w:cs="Arial"/>
            <w:color w:val="000000" w:themeColor="text1"/>
            <w:sz w:val="24"/>
            <w:szCs w:val="24"/>
            <w:shd w:val="clear" w:color="auto" w:fill="FFFFFF"/>
          </w:rPr>
          <w:t xml:space="preserve"> </w:t>
        </w:r>
        <w:proofErr w:type="gramStart"/>
        <w:r>
          <w:rPr>
            <w:rStyle w:val="apple-style-span"/>
            <w:rFonts w:ascii="Arial" w:hAnsi="Arial" w:cs="Arial"/>
            <w:color w:val="000000" w:themeColor="text1"/>
            <w:sz w:val="24"/>
            <w:szCs w:val="24"/>
            <w:shd w:val="clear" w:color="auto" w:fill="FFFFFF"/>
          </w:rPr>
          <w:t>y</w:t>
        </w:r>
        <w:proofErr w:type="gramEnd"/>
        <w:r>
          <w:rPr>
            <w:rStyle w:val="apple-style-span"/>
            <w:rFonts w:ascii="Arial" w:hAnsi="Arial" w:cs="Arial"/>
            <w:color w:val="000000" w:themeColor="text1"/>
            <w:sz w:val="24"/>
            <w:szCs w:val="24"/>
            <w:shd w:val="clear" w:color="auto" w:fill="FFFFFF"/>
          </w:rPr>
          <w:t xml:space="preserve"> 2. Sobre la validez de los resultados de la evaluaciones. </w:t>
        </w:r>
      </w:ins>
      <w:ins w:id="23" w:author="Ana Maritza Vega Jauregui" w:date="2011-10-21T19:49:00Z">
        <w:r>
          <w:rPr>
            <w:rStyle w:val="apple-style-span"/>
            <w:rFonts w:ascii="Arial" w:hAnsi="Arial" w:cs="Arial"/>
            <w:color w:val="000000" w:themeColor="text1"/>
            <w:sz w:val="24"/>
            <w:szCs w:val="24"/>
            <w:shd w:val="clear" w:color="auto" w:fill="FFFFFF"/>
          </w:rPr>
          <w:t>Me gustaría saber que sugieres.</w:t>
        </w:r>
      </w:ins>
    </w:p>
    <w:p w:rsidR="007829E9" w:rsidRPr="0010660A" w:rsidRDefault="007829E9" w:rsidP="0010660A">
      <w:pPr>
        <w:jc w:val="both"/>
        <w:rPr>
          <w:rStyle w:val="apple-style-span"/>
          <w:rFonts w:ascii="Arial" w:hAnsi="Arial" w:cs="Arial"/>
          <w:color w:val="000000" w:themeColor="text1"/>
          <w:sz w:val="24"/>
          <w:szCs w:val="24"/>
          <w:shd w:val="clear" w:color="auto" w:fill="FFFFFF"/>
        </w:rPr>
      </w:pPr>
    </w:p>
    <w:p w:rsidR="00BC20D2" w:rsidRPr="0010660A" w:rsidRDefault="00BC20D2" w:rsidP="0010660A">
      <w:pPr>
        <w:jc w:val="both"/>
        <w:rPr>
          <w:rStyle w:val="apple-style-span"/>
          <w:rFonts w:ascii="Arial" w:hAnsi="Arial" w:cs="Arial"/>
          <w:color w:val="000000" w:themeColor="text1"/>
          <w:sz w:val="24"/>
          <w:szCs w:val="24"/>
          <w:shd w:val="clear" w:color="auto" w:fill="FFFFFF"/>
        </w:rPr>
      </w:pPr>
      <w:commentRangeStart w:id="24"/>
      <w:r w:rsidRPr="0010660A">
        <w:rPr>
          <w:rStyle w:val="apple-style-span"/>
          <w:rFonts w:ascii="Arial" w:hAnsi="Arial" w:cs="Arial"/>
          <w:color w:val="000000" w:themeColor="text1"/>
          <w:sz w:val="24"/>
          <w:szCs w:val="24"/>
          <w:shd w:val="clear" w:color="auto" w:fill="FFFFFF"/>
        </w:rPr>
        <w:t>Hoy en día no es muy conocido el papel que desempeña el psicólogo educativo, o simplemente piensan que al saber que se encuentra un psicólogo en alguna institución educativa solo dará consulta como si fuera el psicólogo clínico, pero no es así el psicólogo educativo cumple varias funciones bastante importantes en la educación</w:t>
      </w:r>
      <w:del w:id="25" w:author="Ana Maritza Vega Jauregui" w:date="2011-10-21T19:49:00Z">
        <w:r w:rsidRPr="0010660A" w:rsidDel="007829E9">
          <w:rPr>
            <w:rStyle w:val="apple-style-span"/>
            <w:rFonts w:ascii="Arial" w:hAnsi="Arial" w:cs="Arial"/>
            <w:color w:val="000000" w:themeColor="text1"/>
            <w:sz w:val="24"/>
            <w:szCs w:val="24"/>
            <w:shd w:val="clear" w:color="auto" w:fill="FFFFFF"/>
          </w:rPr>
          <w:delText xml:space="preserve"> </w:delText>
        </w:r>
      </w:del>
      <w:r w:rsidRPr="0010660A">
        <w:rPr>
          <w:rStyle w:val="apple-style-span"/>
          <w:rFonts w:ascii="Arial" w:hAnsi="Arial" w:cs="Arial"/>
          <w:color w:val="000000" w:themeColor="text1"/>
          <w:sz w:val="24"/>
          <w:szCs w:val="24"/>
          <w:shd w:val="clear" w:color="auto" w:fill="FFFFFF"/>
        </w:rPr>
        <w:t xml:space="preserve">, a través de evaluaciones adecuadas mejorando el rendimiento educativo por medio de asesoramiento vocacional y profesional y elaborando </w:t>
      </w:r>
      <w:r w:rsidRPr="0010660A">
        <w:rPr>
          <w:rStyle w:val="apple-style-span"/>
          <w:rFonts w:ascii="Arial" w:hAnsi="Arial" w:cs="Arial"/>
          <w:color w:val="000000" w:themeColor="text1"/>
          <w:sz w:val="24"/>
          <w:szCs w:val="24"/>
          <w:shd w:val="clear" w:color="auto" w:fill="FFFFFF"/>
        </w:rPr>
        <w:lastRenderedPageBreak/>
        <w:t>métodos de ayuda para su mejor desempeño. Esto con ayuda de los padres que al impulsarlos en sus decisiones y en su rendimiento escolar.</w:t>
      </w:r>
      <w:commentRangeEnd w:id="24"/>
      <w:r w:rsidR="007829E9">
        <w:rPr>
          <w:rStyle w:val="Refdecomentario"/>
        </w:rPr>
        <w:commentReference w:id="24"/>
      </w:r>
    </w:p>
    <w:p w:rsidR="00BC20D2" w:rsidRPr="0010660A" w:rsidRDefault="00BC20D2" w:rsidP="0010660A">
      <w:pPr>
        <w:jc w:val="both"/>
        <w:rPr>
          <w:rStyle w:val="apple-style-span"/>
          <w:rFonts w:ascii="Arial" w:hAnsi="Arial" w:cs="Arial"/>
          <w:color w:val="000000" w:themeColor="text1"/>
          <w:sz w:val="24"/>
          <w:szCs w:val="24"/>
          <w:shd w:val="clear" w:color="auto" w:fill="FFFFFF"/>
        </w:rPr>
      </w:pPr>
      <w:r w:rsidRPr="0010660A">
        <w:rPr>
          <w:rStyle w:val="apple-style-span"/>
          <w:rFonts w:ascii="Arial" w:hAnsi="Arial" w:cs="Arial"/>
          <w:color w:val="000000" w:themeColor="text1"/>
          <w:sz w:val="24"/>
          <w:szCs w:val="24"/>
          <w:shd w:val="clear" w:color="auto" w:fill="FFFFFF"/>
        </w:rPr>
        <w:t xml:space="preserve">La utilidad que esto lleva seria el generar un mejor rendimiento en la institución educativa por medio de las evaluaciones, las cuales deben de pasar por el análisis del psicólogo educativo para que este conjunto de pruebas sean aplicadas de la mejor manera y si es aceptable el provecho que se le está dando a este, formando a estudiantes que lleguen a alcanzar la calidad educativa. </w:t>
      </w:r>
      <w:proofErr w:type="gramStart"/>
      <w:ins w:id="26" w:author="Ana Maritza Vega Jauregui" w:date="2011-10-21T19:53:00Z">
        <w:r w:rsidR="007829E9">
          <w:rPr>
            <w:rStyle w:val="apple-style-span"/>
            <w:rFonts w:ascii="Arial" w:hAnsi="Arial" w:cs="Arial"/>
            <w:color w:val="000000" w:themeColor="text1"/>
            <w:sz w:val="24"/>
            <w:szCs w:val="24"/>
            <w:shd w:val="clear" w:color="auto" w:fill="FFFFFF"/>
          </w:rPr>
          <w:t>ok</w:t>
        </w:r>
      </w:ins>
      <w:proofErr w:type="gramEnd"/>
    </w:p>
    <w:p w:rsidR="0010660A" w:rsidRDefault="00BC20D2" w:rsidP="0010660A">
      <w:pPr>
        <w:jc w:val="both"/>
        <w:rPr>
          <w:rFonts w:ascii="Arial" w:hAnsi="Arial" w:cs="Arial"/>
          <w:color w:val="000000" w:themeColor="text1"/>
          <w:sz w:val="24"/>
          <w:szCs w:val="24"/>
          <w:shd w:val="clear" w:color="auto" w:fill="FFFFFF"/>
        </w:rPr>
      </w:pPr>
      <w:r w:rsidRPr="0010660A">
        <w:rPr>
          <w:rFonts w:ascii="Arial" w:hAnsi="Arial" w:cs="Arial"/>
          <w:color w:val="000000" w:themeColor="text1"/>
          <w:sz w:val="24"/>
          <w:szCs w:val="24"/>
          <w:shd w:val="clear" w:color="auto" w:fill="FFFFFF"/>
        </w:rPr>
        <w:t>Algunas de las áreas de aplicación de</w:t>
      </w:r>
      <w:ins w:id="27" w:author="Ana Maritza Vega Jauregui" w:date="2011-10-21T19:53:00Z">
        <w:r w:rsidR="007829E9">
          <w:rPr>
            <w:rFonts w:ascii="Arial" w:hAnsi="Arial" w:cs="Arial"/>
            <w:color w:val="000000" w:themeColor="text1"/>
            <w:sz w:val="24"/>
            <w:szCs w:val="24"/>
            <w:shd w:val="clear" w:color="auto" w:fill="FFFFFF"/>
          </w:rPr>
          <w:t xml:space="preserve"> la</w:t>
        </w:r>
      </w:ins>
      <w:r w:rsidRPr="0010660A">
        <w:rPr>
          <w:rFonts w:ascii="Arial" w:hAnsi="Arial" w:cs="Arial"/>
          <w:color w:val="000000" w:themeColor="text1"/>
          <w:sz w:val="24"/>
          <w:szCs w:val="24"/>
          <w:shd w:val="clear" w:color="auto" w:fill="FFFFFF"/>
        </w:rPr>
        <w:t xml:space="preserve"> psicología  seria </w:t>
      </w:r>
      <w:commentRangeStart w:id="28"/>
      <w:r w:rsidRPr="0010660A">
        <w:rPr>
          <w:rFonts w:ascii="Arial" w:hAnsi="Arial" w:cs="Arial"/>
          <w:color w:val="000000" w:themeColor="text1"/>
          <w:sz w:val="24"/>
          <w:szCs w:val="24"/>
          <w:shd w:val="clear" w:color="auto" w:fill="FFFFFF"/>
        </w:rPr>
        <w:t xml:space="preserve">social, clínica y educativa, me parece que cada una de ellas se complementa tanto área educativa dependiendo de la área social ¿porque? Un ejemplo seria de acuerdo a los problemas psicosociales y que estos afectan al desarrollo del estudiante puede determinar una problemática y disminuir su desempeño o rendimiento. </w:t>
      </w:r>
      <w:commentRangeEnd w:id="28"/>
      <w:r w:rsidR="007829E9">
        <w:rPr>
          <w:rStyle w:val="Refdecomentario"/>
        </w:rPr>
        <w:commentReference w:id="28"/>
      </w:r>
    </w:p>
    <w:p w:rsidR="00BC20D2" w:rsidRPr="0010660A" w:rsidRDefault="00BC20D2" w:rsidP="0010660A">
      <w:pPr>
        <w:jc w:val="both"/>
        <w:rPr>
          <w:rFonts w:ascii="Arial" w:hAnsi="Arial" w:cs="Arial"/>
          <w:color w:val="000000" w:themeColor="text1"/>
          <w:sz w:val="24"/>
          <w:szCs w:val="24"/>
          <w:shd w:val="clear" w:color="auto" w:fill="FFFFFF"/>
        </w:rPr>
      </w:pPr>
      <w:r w:rsidRPr="0010660A">
        <w:rPr>
          <w:rFonts w:ascii="Arial" w:hAnsi="Arial" w:cs="Arial"/>
          <w:color w:val="000000" w:themeColor="text1"/>
          <w:sz w:val="24"/>
          <w:szCs w:val="24"/>
          <w:shd w:val="clear" w:color="auto" w:fill="FFFFFF"/>
        </w:rPr>
        <w:t>Al igual que si se toma en cuenta el área clínica, si en los antecedentes del alumno ya tendría algún trastorno desencadenante que afectara la conducta de él, podría ser algo primordial para el área educativa.</w:t>
      </w:r>
    </w:p>
    <w:p w:rsidR="00BC20D2" w:rsidRPr="0010660A" w:rsidRDefault="00BC20D2" w:rsidP="0010660A">
      <w:pPr>
        <w:jc w:val="both"/>
        <w:rPr>
          <w:rFonts w:ascii="Arial" w:hAnsi="Arial" w:cs="Arial"/>
          <w:sz w:val="24"/>
          <w:szCs w:val="24"/>
        </w:rPr>
      </w:pPr>
    </w:p>
    <w:p w:rsidR="0010660A" w:rsidRPr="0010660A" w:rsidRDefault="0010660A" w:rsidP="0010660A">
      <w:pPr>
        <w:jc w:val="both"/>
        <w:rPr>
          <w:rFonts w:ascii="Arial" w:hAnsi="Arial" w:cs="Arial"/>
          <w:sz w:val="24"/>
          <w:szCs w:val="24"/>
        </w:rPr>
      </w:pPr>
    </w:p>
    <w:p w:rsidR="00E9373D" w:rsidRPr="0010660A" w:rsidRDefault="00E9373D" w:rsidP="0010660A">
      <w:pPr>
        <w:jc w:val="both"/>
        <w:rPr>
          <w:rFonts w:ascii="Arial" w:hAnsi="Arial" w:cs="Arial"/>
          <w:b/>
          <w:i/>
          <w:sz w:val="24"/>
          <w:szCs w:val="24"/>
        </w:rPr>
      </w:pPr>
      <w:commentRangeStart w:id="29"/>
      <w:r w:rsidRPr="0010660A">
        <w:rPr>
          <w:rFonts w:ascii="Arial" w:hAnsi="Arial" w:cs="Arial"/>
          <w:b/>
          <w:i/>
          <w:sz w:val="24"/>
          <w:szCs w:val="24"/>
        </w:rPr>
        <w:t>Referencias:</w:t>
      </w:r>
    </w:p>
    <w:p w:rsidR="00523745" w:rsidRPr="0010660A" w:rsidRDefault="00AE6FBA" w:rsidP="0010660A">
      <w:pPr>
        <w:jc w:val="both"/>
        <w:rPr>
          <w:rStyle w:val="apple-style-span"/>
          <w:rFonts w:ascii="Arial" w:hAnsi="Arial" w:cs="Arial"/>
          <w:bCs/>
          <w:color w:val="000000"/>
          <w:sz w:val="24"/>
          <w:szCs w:val="24"/>
          <w:shd w:val="clear" w:color="auto" w:fill="FFFFFF"/>
        </w:rPr>
      </w:pPr>
      <w:r w:rsidRPr="0010660A">
        <w:rPr>
          <w:rFonts w:ascii="Arial" w:hAnsi="Arial" w:cs="Arial"/>
          <w:sz w:val="24"/>
          <w:szCs w:val="24"/>
        </w:rPr>
        <w:t>Arias, B. &amp; Verdugo, M</w:t>
      </w:r>
      <w:r w:rsidR="00523745" w:rsidRPr="0010660A">
        <w:rPr>
          <w:rFonts w:ascii="Arial" w:hAnsi="Arial" w:cs="Arial"/>
          <w:sz w:val="24"/>
          <w:szCs w:val="24"/>
        </w:rPr>
        <w:t>.</w:t>
      </w:r>
      <w:r w:rsidR="001D6F12" w:rsidRPr="0010660A">
        <w:rPr>
          <w:rFonts w:ascii="Arial" w:hAnsi="Arial" w:cs="Arial"/>
          <w:sz w:val="24"/>
          <w:szCs w:val="24"/>
        </w:rPr>
        <w:t xml:space="preserve"> (1995),</w:t>
      </w:r>
      <w:r w:rsidR="001D6F12" w:rsidRPr="0010660A">
        <w:rPr>
          <w:rStyle w:val="Ttulo3Car"/>
          <w:rFonts w:ascii="Arial" w:eastAsiaTheme="minorHAnsi" w:hAnsi="Arial" w:cs="Arial"/>
          <w:b w:val="0"/>
          <w:bCs w:val="0"/>
          <w:color w:val="000000"/>
          <w:sz w:val="24"/>
          <w:szCs w:val="24"/>
          <w:shd w:val="clear" w:color="auto" w:fill="FFFFFF"/>
        </w:rPr>
        <w:t xml:space="preserve"> </w:t>
      </w:r>
      <w:r w:rsidR="001D6F12" w:rsidRPr="0010660A">
        <w:rPr>
          <w:rStyle w:val="apple-style-span"/>
          <w:rFonts w:ascii="Arial" w:hAnsi="Arial" w:cs="Arial"/>
          <w:bCs/>
          <w:i/>
          <w:color w:val="000000"/>
          <w:sz w:val="24"/>
          <w:szCs w:val="24"/>
          <w:shd w:val="clear" w:color="auto" w:fill="FFFFFF"/>
        </w:rPr>
        <w:t>Evaluación de la actividad modelo local de Valladolid</w:t>
      </w:r>
      <w:r w:rsidR="001D6F12" w:rsidRPr="0010660A">
        <w:rPr>
          <w:rStyle w:val="apple-style-span"/>
          <w:rFonts w:ascii="Arial" w:hAnsi="Arial" w:cs="Arial"/>
          <w:bCs/>
          <w:color w:val="000000"/>
          <w:sz w:val="24"/>
          <w:szCs w:val="24"/>
          <w:shd w:val="clear" w:color="auto" w:fill="FFFFFF"/>
        </w:rPr>
        <w:t>. (109)</w:t>
      </w:r>
      <w:r w:rsidR="00E206BF" w:rsidRPr="0010660A">
        <w:rPr>
          <w:rStyle w:val="apple-style-span"/>
          <w:rFonts w:ascii="Arial" w:hAnsi="Arial" w:cs="Arial"/>
          <w:bCs/>
          <w:color w:val="000000"/>
          <w:sz w:val="24"/>
          <w:szCs w:val="24"/>
          <w:shd w:val="clear" w:color="auto" w:fill="FFFFFF"/>
        </w:rPr>
        <w:t>.</w:t>
      </w:r>
      <w:r w:rsidR="00B52015" w:rsidRPr="0010660A">
        <w:rPr>
          <w:rStyle w:val="apple-style-span"/>
          <w:rFonts w:ascii="Arial" w:hAnsi="Arial" w:cs="Arial"/>
          <w:bCs/>
          <w:color w:val="000000"/>
          <w:sz w:val="24"/>
          <w:szCs w:val="24"/>
          <w:shd w:val="clear" w:color="auto" w:fill="FFFFFF"/>
        </w:rPr>
        <w:t>Yucatán</w:t>
      </w:r>
      <w:r w:rsidR="00B52015" w:rsidRPr="0010660A">
        <w:rPr>
          <w:rStyle w:val="apple-style-span"/>
          <w:rFonts w:ascii="Arial" w:hAnsi="Arial" w:cs="Arial"/>
          <w:b/>
          <w:bCs/>
          <w:i/>
          <w:color w:val="000000"/>
          <w:sz w:val="24"/>
          <w:szCs w:val="24"/>
          <w:shd w:val="clear" w:color="auto" w:fill="FFFFFF"/>
        </w:rPr>
        <w:t>:</w:t>
      </w:r>
      <w:r w:rsidR="00E206BF" w:rsidRPr="0010660A">
        <w:rPr>
          <w:rStyle w:val="apple-style-span"/>
          <w:rFonts w:ascii="Arial" w:hAnsi="Arial" w:cs="Arial"/>
          <w:b/>
          <w:bCs/>
          <w:i/>
          <w:color w:val="000000"/>
          <w:sz w:val="24"/>
          <w:szCs w:val="24"/>
          <w:shd w:val="clear" w:color="auto" w:fill="FFFFFF"/>
        </w:rPr>
        <w:t xml:space="preserve"> </w:t>
      </w:r>
      <w:r w:rsidR="00E206BF" w:rsidRPr="0010660A">
        <w:rPr>
          <w:rStyle w:val="apple-style-span"/>
          <w:rFonts w:ascii="Arial" w:hAnsi="Arial" w:cs="Arial"/>
          <w:bCs/>
          <w:color w:val="000000"/>
          <w:sz w:val="24"/>
          <w:szCs w:val="24"/>
          <w:shd w:val="clear" w:color="auto" w:fill="FFFFFF"/>
        </w:rPr>
        <w:t xml:space="preserve">Ministerio de </w:t>
      </w:r>
      <w:r w:rsidR="00FA35E2" w:rsidRPr="0010660A">
        <w:rPr>
          <w:rStyle w:val="apple-style-span"/>
          <w:rFonts w:ascii="Arial" w:hAnsi="Arial" w:cs="Arial"/>
          <w:bCs/>
          <w:color w:val="000000"/>
          <w:sz w:val="24"/>
          <w:szCs w:val="24"/>
          <w:shd w:val="clear" w:color="auto" w:fill="FFFFFF"/>
        </w:rPr>
        <w:t>Educación</w:t>
      </w:r>
      <w:r w:rsidR="00E206BF" w:rsidRPr="0010660A">
        <w:rPr>
          <w:rStyle w:val="apple-style-span"/>
          <w:rFonts w:ascii="Arial" w:hAnsi="Arial" w:cs="Arial"/>
          <w:bCs/>
          <w:color w:val="000000"/>
          <w:sz w:val="24"/>
          <w:szCs w:val="24"/>
          <w:shd w:val="clear" w:color="auto" w:fill="FFFFFF"/>
        </w:rPr>
        <w:t xml:space="preserve"> y Ciencia.</w:t>
      </w:r>
    </w:p>
    <w:p w:rsidR="00E9373D" w:rsidRPr="0010660A" w:rsidRDefault="00E206BF" w:rsidP="0010660A">
      <w:pPr>
        <w:jc w:val="both"/>
        <w:rPr>
          <w:rStyle w:val="apple-style-span"/>
          <w:rFonts w:ascii="Arial" w:hAnsi="Arial" w:cs="Arial"/>
          <w:color w:val="000000"/>
          <w:sz w:val="24"/>
          <w:szCs w:val="24"/>
          <w:shd w:val="clear" w:color="auto" w:fill="FFFFFF"/>
        </w:rPr>
      </w:pPr>
      <w:r w:rsidRPr="0010660A">
        <w:rPr>
          <w:rStyle w:val="apple-style-span"/>
          <w:rFonts w:ascii="Arial" w:hAnsi="Arial" w:cs="Arial"/>
          <w:color w:val="000000"/>
          <w:sz w:val="24"/>
          <w:szCs w:val="24"/>
          <w:shd w:val="clear" w:color="auto" w:fill="FFFFFF"/>
        </w:rPr>
        <w:t xml:space="preserve">Kenneth T. </w:t>
      </w:r>
      <w:proofErr w:type="spellStart"/>
      <w:r w:rsidRPr="0010660A">
        <w:rPr>
          <w:rStyle w:val="apple-style-span"/>
          <w:rFonts w:ascii="Arial" w:hAnsi="Arial" w:cs="Arial"/>
          <w:color w:val="000000"/>
          <w:sz w:val="24"/>
          <w:szCs w:val="24"/>
          <w:shd w:val="clear" w:color="auto" w:fill="FFFFFF"/>
        </w:rPr>
        <w:t>Henson</w:t>
      </w:r>
      <w:proofErr w:type="spellEnd"/>
      <w:r w:rsidRPr="0010660A">
        <w:rPr>
          <w:rStyle w:val="apple-style-span"/>
          <w:rFonts w:ascii="Arial" w:hAnsi="Arial" w:cs="Arial"/>
          <w:color w:val="000000"/>
          <w:sz w:val="24"/>
          <w:szCs w:val="24"/>
          <w:shd w:val="clear" w:color="auto" w:fill="FFFFFF"/>
        </w:rPr>
        <w:t xml:space="preserve"> &amp; Ben F. </w:t>
      </w:r>
      <w:proofErr w:type="spellStart"/>
      <w:r w:rsidRPr="0010660A">
        <w:rPr>
          <w:rStyle w:val="apple-style-span"/>
          <w:rFonts w:ascii="Arial" w:hAnsi="Arial" w:cs="Arial"/>
          <w:color w:val="000000"/>
          <w:sz w:val="24"/>
          <w:szCs w:val="24"/>
          <w:shd w:val="clear" w:color="auto" w:fill="FFFFFF"/>
        </w:rPr>
        <w:t>Eller</w:t>
      </w:r>
      <w:proofErr w:type="spellEnd"/>
      <w:r w:rsidRPr="0010660A">
        <w:rPr>
          <w:rStyle w:val="apple-style-span"/>
          <w:rFonts w:ascii="Arial" w:hAnsi="Arial" w:cs="Arial"/>
          <w:color w:val="000000"/>
          <w:sz w:val="24"/>
          <w:szCs w:val="24"/>
          <w:shd w:val="clear" w:color="auto" w:fill="FFFFFF"/>
        </w:rPr>
        <w:t xml:space="preserve">. </w:t>
      </w:r>
      <w:r w:rsidR="00936908" w:rsidRPr="0010660A">
        <w:rPr>
          <w:rStyle w:val="apple-style-span"/>
          <w:rFonts w:ascii="Arial" w:hAnsi="Arial" w:cs="Arial"/>
          <w:color w:val="000000"/>
          <w:sz w:val="24"/>
          <w:szCs w:val="24"/>
          <w:shd w:val="clear" w:color="auto" w:fill="FFFFFF"/>
        </w:rPr>
        <w:t xml:space="preserve">(1992), </w:t>
      </w:r>
      <w:r w:rsidR="00936908" w:rsidRPr="0010660A">
        <w:rPr>
          <w:rStyle w:val="apple-style-span"/>
          <w:rFonts w:ascii="Arial" w:hAnsi="Arial" w:cs="Arial"/>
          <w:i/>
          <w:color w:val="000000"/>
          <w:sz w:val="24"/>
          <w:szCs w:val="24"/>
          <w:shd w:val="clear" w:color="auto" w:fill="FFFFFF"/>
        </w:rPr>
        <w:t>Psicología educativa para la enseñanza eficaz</w:t>
      </w:r>
      <w:r w:rsidR="00B52015" w:rsidRPr="0010660A">
        <w:rPr>
          <w:rStyle w:val="apple-style-span"/>
          <w:rFonts w:ascii="Arial" w:hAnsi="Arial" w:cs="Arial"/>
          <w:color w:val="000000"/>
          <w:sz w:val="24"/>
          <w:szCs w:val="24"/>
          <w:shd w:val="clear" w:color="auto" w:fill="FFFFFF"/>
        </w:rPr>
        <w:t>. (2000)</w:t>
      </w:r>
      <w:proofErr w:type="gramStart"/>
      <w:r w:rsidR="00B52015" w:rsidRPr="0010660A">
        <w:rPr>
          <w:rStyle w:val="apple-style-span"/>
          <w:rFonts w:ascii="Arial" w:hAnsi="Arial" w:cs="Arial"/>
          <w:color w:val="000000"/>
          <w:sz w:val="24"/>
          <w:szCs w:val="24"/>
          <w:shd w:val="clear" w:color="auto" w:fill="FFFFFF"/>
        </w:rPr>
        <w:t>,MEXICO</w:t>
      </w:r>
      <w:proofErr w:type="gramEnd"/>
      <w:r w:rsidR="00936908" w:rsidRPr="0010660A">
        <w:rPr>
          <w:rStyle w:val="apple-style-span"/>
          <w:rFonts w:ascii="Arial" w:hAnsi="Arial" w:cs="Arial"/>
          <w:color w:val="000000"/>
          <w:sz w:val="24"/>
          <w:szCs w:val="24"/>
          <w:shd w:val="clear" w:color="auto" w:fill="FFFFFF"/>
        </w:rPr>
        <w:t xml:space="preserve"> DF; </w:t>
      </w:r>
      <w:proofErr w:type="spellStart"/>
      <w:r w:rsidR="00936908" w:rsidRPr="0010660A">
        <w:rPr>
          <w:rStyle w:val="apple-style-span"/>
          <w:rFonts w:ascii="Arial" w:hAnsi="Arial" w:cs="Arial"/>
          <w:color w:val="000000"/>
          <w:sz w:val="24"/>
          <w:szCs w:val="24"/>
          <w:shd w:val="clear" w:color="auto" w:fill="FFFFFF"/>
        </w:rPr>
        <w:t>Cengage</w:t>
      </w:r>
      <w:proofErr w:type="spellEnd"/>
      <w:r w:rsidR="00936908" w:rsidRPr="0010660A">
        <w:rPr>
          <w:rStyle w:val="apple-style-span"/>
          <w:rFonts w:ascii="Arial" w:hAnsi="Arial" w:cs="Arial"/>
          <w:color w:val="000000"/>
          <w:sz w:val="24"/>
          <w:szCs w:val="24"/>
          <w:shd w:val="clear" w:color="auto" w:fill="FFFFFF"/>
        </w:rPr>
        <w:t xml:space="preserve"> </w:t>
      </w:r>
      <w:proofErr w:type="spellStart"/>
      <w:r w:rsidR="00936908" w:rsidRPr="0010660A">
        <w:rPr>
          <w:rStyle w:val="apple-style-span"/>
          <w:rFonts w:ascii="Arial" w:hAnsi="Arial" w:cs="Arial"/>
          <w:color w:val="000000"/>
          <w:sz w:val="24"/>
          <w:szCs w:val="24"/>
          <w:shd w:val="clear" w:color="auto" w:fill="FFFFFF"/>
        </w:rPr>
        <w:t>Learning</w:t>
      </w:r>
      <w:proofErr w:type="spellEnd"/>
      <w:r w:rsidR="00936908" w:rsidRPr="0010660A">
        <w:rPr>
          <w:rStyle w:val="apple-style-span"/>
          <w:rFonts w:ascii="Arial" w:hAnsi="Arial" w:cs="Arial"/>
          <w:color w:val="000000"/>
          <w:sz w:val="24"/>
          <w:szCs w:val="24"/>
          <w:shd w:val="clear" w:color="auto" w:fill="FFFFFF"/>
        </w:rPr>
        <w:t>.</w:t>
      </w:r>
    </w:p>
    <w:p w:rsidR="00936908" w:rsidRPr="0010660A" w:rsidRDefault="00AE6FBA" w:rsidP="0010660A">
      <w:pPr>
        <w:jc w:val="both"/>
        <w:rPr>
          <w:rStyle w:val="apple-style-span"/>
          <w:rFonts w:ascii="Arial" w:hAnsi="Arial" w:cs="Arial"/>
          <w:color w:val="000000"/>
          <w:sz w:val="24"/>
          <w:szCs w:val="24"/>
          <w:shd w:val="clear" w:color="auto" w:fill="FFFFFF"/>
        </w:rPr>
      </w:pPr>
      <w:r w:rsidRPr="0010660A">
        <w:rPr>
          <w:rStyle w:val="apple-style-span"/>
          <w:rFonts w:ascii="Arial" w:hAnsi="Arial" w:cs="Arial"/>
          <w:color w:val="000000"/>
          <w:sz w:val="24"/>
          <w:szCs w:val="24"/>
          <w:shd w:val="clear" w:color="auto" w:fill="FFFFFF"/>
        </w:rPr>
        <w:t>Urbina, J</w:t>
      </w:r>
      <w:proofErr w:type="gramStart"/>
      <w:r w:rsidR="00FA35E2" w:rsidRPr="0010660A">
        <w:rPr>
          <w:rStyle w:val="apple-style-span"/>
          <w:rFonts w:ascii="Arial" w:hAnsi="Arial" w:cs="Arial"/>
          <w:color w:val="000000"/>
          <w:sz w:val="24"/>
          <w:szCs w:val="24"/>
          <w:shd w:val="clear" w:color="auto" w:fill="FFFFFF"/>
        </w:rPr>
        <w:t>.(</w:t>
      </w:r>
      <w:proofErr w:type="gramEnd"/>
      <w:r w:rsidR="00FA35E2" w:rsidRPr="0010660A">
        <w:rPr>
          <w:rStyle w:val="apple-style-span"/>
          <w:rFonts w:ascii="Arial" w:hAnsi="Arial" w:cs="Arial"/>
          <w:color w:val="000000"/>
          <w:sz w:val="24"/>
          <w:szCs w:val="24"/>
          <w:shd w:val="clear" w:color="auto" w:fill="FFFFFF"/>
        </w:rPr>
        <w:t xml:space="preserve">1992). </w:t>
      </w:r>
      <w:r w:rsidR="00FA35E2" w:rsidRPr="0010660A">
        <w:rPr>
          <w:rStyle w:val="apple-style-span"/>
          <w:rFonts w:ascii="Arial" w:hAnsi="Arial" w:cs="Arial"/>
          <w:i/>
          <w:color w:val="000000"/>
          <w:sz w:val="24"/>
          <w:szCs w:val="24"/>
          <w:shd w:val="clear" w:color="auto" w:fill="FFFFFF"/>
        </w:rPr>
        <w:t xml:space="preserve">El psicólogo: formación, ejercicio profesional y </w:t>
      </w:r>
      <w:r w:rsidR="00067146" w:rsidRPr="0010660A">
        <w:rPr>
          <w:rStyle w:val="apple-style-span"/>
          <w:rFonts w:ascii="Arial" w:hAnsi="Arial" w:cs="Arial"/>
          <w:i/>
          <w:color w:val="000000"/>
          <w:sz w:val="24"/>
          <w:szCs w:val="24"/>
          <w:shd w:val="clear" w:color="auto" w:fill="FFFFFF"/>
        </w:rPr>
        <w:t>prospectivo</w:t>
      </w:r>
      <w:r w:rsidR="00FA35E2" w:rsidRPr="0010660A">
        <w:rPr>
          <w:rStyle w:val="apple-style-span"/>
          <w:rFonts w:ascii="Arial" w:hAnsi="Arial" w:cs="Arial"/>
          <w:color w:val="000000"/>
          <w:sz w:val="24"/>
          <w:szCs w:val="24"/>
          <w:shd w:val="clear" w:color="auto" w:fill="FFFFFF"/>
        </w:rPr>
        <w:t xml:space="preserve">. (1992). </w:t>
      </w:r>
      <w:proofErr w:type="spellStart"/>
      <w:r w:rsidR="00FA35E2" w:rsidRPr="0010660A">
        <w:rPr>
          <w:rStyle w:val="apple-style-span"/>
          <w:rFonts w:ascii="Arial" w:hAnsi="Arial" w:cs="Arial"/>
          <w:color w:val="000000"/>
          <w:sz w:val="24"/>
          <w:szCs w:val="24"/>
          <w:shd w:val="clear" w:color="auto" w:fill="FFFFFF"/>
        </w:rPr>
        <w:t>Mexico</w:t>
      </w:r>
      <w:proofErr w:type="spellEnd"/>
      <w:r w:rsidR="00FA35E2" w:rsidRPr="0010660A">
        <w:rPr>
          <w:rStyle w:val="apple-style-span"/>
          <w:rFonts w:ascii="Arial" w:hAnsi="Arial" w:cs="Arial"/>
          <w:color w:val="000000"/>
          <w:sz w:val="24"/>
          <w:szCs w:val="24"/>
          <w:shd w:val="clear" w:color="auto" w:fill="FFFFFF"/>
        </w:rPr>
        <w:t>: UNAM.</w:t>
      </w:r>
    </w:p>
    <w:p w:rsidR="00FA35E2" w:rsidRPr="0010660A" w:rsidRDefault="00AE6FBA" w:rsidP="0010660A">
      <w:pPr>
        <w:pStyle w:val="NormalWeb"/>
        <w:jc w:val="both"/>
        <w:rPr>
          <w:rFonts w:ascii="Arial" w:hAnsi="Arial" w:cs="Arial"/>
          <w:iCs/>
          <w:color w:val="000000" w:themeColor="text1"/>
          <w:shd w:val="clear" w:color="auto" w:fill="FFFFFF"/>
        </w:rPr>
      </w:pPr>
      <w:proofErr w:type="spellStart"/>
      <w:r w:rsidRPr="0010660A">
        <w:rPr>
          <w:rFonts w:ascii="Arial" w:hAnsi="Arial" w:cs="Arial"/>
          <w:iCs/>
          <w:color w:val="000000" w:themeColor="text1"/>
          <w:shd w:val="clear" w:color="auto" w:fill="FFFFFF"/>
        </w:rPr>
        <w:t>Arbues</w:t>
      </w:r>
      <w:proofErr w:type="spellEnd"/>
      <w:r w:rsidRPr="0010660A">
        <w:rPr>
          <w:rFonts w:ascii="Arial" w:hAnsi="Arial" w:cs="Arial"/>
          <w:iCs/>
          <w:color w:val="000000" w:themeColor="text1"/>
          <w:shd w:val="clear" w:color="auto" w:fill="FFFFFF"/>
        </w:rPr>
        <w:t>, E</w:t>
      </w:r>
      <w:r w:rsidR="00FA35E2" w:rsidRPr="0010660A">
        <w:rPr>
          <w:rFonts w:ascii="Arial" w:hAnsi="Arial" w:cs="Arial"/>
          <w:iCs/>
          <w:color w:val="000000" w:themeColor="text1"/>
          <w:shd w:val="clear" w:color="auto" w:fill="FFFFFF"/>
        </w:rPr>
        <w:t xml:space="preserve">.: </w:t>
      </w:r>
      <w:r w:rsidR="00FA35E2" w:rsidRPr="0010660A">
        <w:rPr>
          <w:rFonts w:ascii="Arial" w:hAnsi="Arial" w:cs="Arial"/>
          <w:i/>
          <w:iCs/>
          <w:color w:val="000000" w:themeColor="text1"/>
          <w:shd w:val="clear" w:color="auto" w:fill="FFFFFF"/>
        </w:rPr>
        <w:t>Escuela y Psicología</w:t>
      </w:r>
      <w:r w:rsidR="00FA35E2" w:rsidRPr="0010660A">
        <w:rPr>
          <w:rFonts w:ascii="Arial" w:hAnsi="Arial" w:cs="Arial"/>
          <w:iCs/>
          <w:color w:val="000000" w:themeColor="text1"/>
          <w:shd w:val="clear" w:color="auto" w:fill="FFFFFF"/>
        </w:rPr>
        <w:t>. Sevilla, Alfar, (1991)</w:t>
      </w:r>
      <w:commentRangeEnd w:id="29"/>
      <w:r w:rsidR="003554A1">
        <w:rPr>
          <w:rStyle w:val="Refdecomentario"/>
          <w:rFonts w:asciiTheme="minorHAnsi" w:eastAsiaTheme="minorHAnsi" w:hAnsiTheme="minorHAnsi" w:cstheme="minorBidi"/>
          <w:lang w:eastAsia="en-US"/>
        </w:rPr>
        <w:commentReference w:id="29"/>
      </w:r>
    </w:p>
    <w:p w:rsidR="00FA35E2" w:rsidRPr="0010660A" w:rsidRDefault="00FA35E2" w:rsidP="0010660A">
      <w:pPr>
        <w:jc w:val="both"/>
        <w:rPr>
          <w:rFonts w:ascii="Arial" w:hAnsi="Arial" w:cs="Arial"/>
          <w:i/>
          <w:sz w:val="24"/>
          <w:szCs w:val="24"/>
        </w:rPr>
      </w:pPr>
    </w:p>
    <w:p w:rsidR="00E9373D" w:rsidRPr="0010660A" w:rsidRDefault="00E9373D" w:rsidP="0010660A">
      <w:pPr>
        <w:jc w:val="both"/>
        <w:rPr>
          <w:rFonts w:ascii="Arial" w:hAnsi="Arial" w:cs="Arial"/>
          <w:sz w:val="24"/>
          <w:szCs w:val="24"/>
        </w:rPr>
      </w:pPr>
      <w:bookmarkStart w:id="30" w:name="_GoBack"/>
      <w:bookmarkEnd w:id="30"/>
    </w:p>
    <w:sectPr w:rsidR="00E9373D" w:rsidRPr="0010660A" w:rsidSect="00F90BC3">
      <w:pgSz w:w="12240" w:h="15840"/>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Ana Maritza Vega Jauregui" w:date="2011-10-21T19:34:00Z" w:initials="AMVJ">
    <w:p w:rsidR="00B26839" w:rsidRDefault="00B26839">
      <w:pPr>
        <w:pStyle w:val="Textocomentario"/>
      </w:pPr>
      <w:r>
        <w:rPr>
          <w:rStyle w:val="Refdecomentario"/>
        </w:rPr>
        <w:annotationRef/>
      </w:r>
      <w:r>
        <w:t xml:space="preserve">Me gusta : ) </w:t>
      </w:r>
    </w:p>
  </w:comment>
  <w:comment w:id="1" w:author="Ana Maritza Vega Jauregui" w:date="2011-10-21T19:35:00Z" w:initials="AMVJ">
    <w:p w:rsidR="00B26839" w:rsidRDefault="00B26839">
      <w:pPr>
        <w:pStyle w:val="Textocomentario"/>
      </w:pPr>
      <w:r>
        <w:rPr>
          <w:rStyle w:val="Refdecomentario"/>
        </w:rPr>
        <w:annotationRef/>
      </w:r>
      <w:r>
        <w:t>Tú realizaste esta definición?</w:t>
      </w:r>
    </w:p>
  </w:comment>
  <w:comment w:id="2" w:author="Ana Maritza Vega Jauregui" w:date="2011-10-21T19:36:00Z" w:initials="AMVJ">
    <w:p w:rsidR="00B26839" w:rsidRDefault="00B26839">
      <w:pPr>
        <w:pStyle w:val="Textocomentario"/>
      </w:pPr>
      <w:r>
        <w:rPr>
          <w:rStyle w:val="Refdecomentario"/>
        </w:rPr>
        <w:annotationRef/>
      </w:r>
      <w:r>
        <w:t xml:space="preserve">Cuál es la fuente de </w:t>
      </w:r>
      <w:proofErr w:type="spellStart"/>
      <w:r>
        <w:t>infrmación</w:t>
      </w:r>
      <w:proofErr w:type="spellEnd"/>
      <w:r>
        <w:t>?</w:t>
      </w:r>
    </w:p>
  </w:comment>
  <w:comment w:id="4" w:author="Ana Maritza Vega Jauregui" w:date="2011-10-21T19:37:00Z" w:initials="AMVJ">
    <w:p w:rsidR="00B26839" w:rsidRDefault="00B26839">
      <w:pPr>
        <w:pStyle w:val="Textocomentario"/>
      </w:pPr>
      <w:r>
        <w:rPr>
          <w:rStyle w:val="Refdecomentario"/>
        </w:rPr>
        <w:annotationRef/>
      </w:r>
      <w:r>
        <w:t>Tú qué opinas de esto</w:t>
      </w:r>
    </w:p>
  </w:comment>
  <w:comment w:id="5" w:author="Ana Maritza Vega Jauregui" w:date="2011-10-21T19:40:00Z" w:initials="AMVJ">
    <w:p w:rsidR="00B26839" w:rsidRDefault="00B26839">
      <w:pPr>
        <w:pStyle w:val="Textocomentario"/>
      </w:pPr>
      <w:r>
        <w:rPr>
          <w:rStyle w:val="Refdecomentario"/>
        </w:rPr>
        <w:annotationRef/>
      </w:r>
      <w:r>
        <w:t>si</w:t>
      </w:r>
    </w:p>
  </w:comment>
  <w:comment w:id="7" w:author="Ana Maritza Vega Jauregui" w:date="2011-10-21T19:41:00Z" w:initials="AMVJ">
    <w:p w:rsidR="00B26839" w:rsidRDefault="00B26839">
      <w:pPr>
        <w:pStyle w:val="Textocomentario"/>
      </w:pPr>
      <w:r>
        <w:rPr>
          <w:rStyle w:val="Refdecomentario"/>
        </w:rPr>
        <w:annotationRef/>
      </w:r>
      <w:r>
        <w:t xml:space="preserve">esto es orientación educativa. </w:t>
      </w:r>
    </w:p>
  </w:comment>
  <w:comment w:id="6" w:author="Ana Maritza Vega Jauregui" w:date="2011-10-21T19:41:00Z" w:initials="AMVJ">
    <w:p w:rsidR="00B26839" w:rsidRDefault="00B26839">
      <w:pPr>
        <w:pStyle w:val="Textocomentario"/>
      </w:pPr>
      <w:r>
        <w:rPr>
          <w:rStyle w:val="Refdecomentario"/>
        </w:rPr>
        <w:annotationRef/>
      </w:r>
      <w:r>
        <w:t xml:space="preserve">Esta es la función del psicólogo en general y no específicamente en la evaluación. </w:t>
      </w:r>
    </w:p>
  </w:comment>
  <w:comment w:id="8" w:author="Ana Maritza Vega Jauregui" w:date="2011-10-21T19:42:00Z" w:initials="AMVJ">
    <w:p w:rsidR="00B26839" w:rsidRDefault="00B26839">
      <w:pPr>
        <w:pStyle w:val="Textocomentario"/>
      </w:pPr>
      <w:r>
        <w:rPr>
          <w:rStyle w:val="Refdecomentario"/>
        </w:rPr>
        <w:annotationRef/>
      </w:r>
      <w:r>
        <w:t>Cómo cual podría ser?</w:t>
      </w:r>
    </w:p>
  </w:comment>
  <w:comment w:id="12" w:author="Ana Maritza Vega Jauregui" w:date="2011-10-21T19:45:00Z" w:initials="AMVJ">
    <w:p w:rsidR="007829E9" w:rsidRDefault="007829E9">
      <w:pPr>
        <w:pStyle w:val="Textocomentario"/>
      </w:pPr>
      <w:r>
        <w:rPr>
          <w:rStyle w:val="Refdecomentario"/>
        </w:rPr>
        <w:annotationRef/>
      </w:r>
      <w:proofErr w:type="spellStart"/>
      <w:r>
        <w:t>Cuales</w:t>
      </w:r>
      <w:proofErr w:type="spellEnd"/>
      <w:r>
        <w:t>?</w:t>
      </w:r>
    </w:p>
  </w:comment>
  <w:comment w:id="24" w:author="Ana Maritza Vega Jauregui" w:date="2011-10-21T19:50:00Z" w:initials="AMVJ">
    <w:p w:rsidR="007829E9" w:rsidRDefault="007829E9">
      <w:pPr>
        <w:pStyle w:val="Textocomentario"/>
      </w:pPr>
      <w:r>
        <w:rPr>
          <w:rStyle w:val="Refdecomentario"/>
        </w:rPr>
        <w:annotationRef/>
      </w:r>
      <w:r>
        <w:t>Esto es en general y no sobre la evaluación educativa</w:t>
      </w:r>
    </w:p>
  </w:comment>
  <w:comment w:id="28" w:author="Ana Maritza Vega Jauregui" w:date="2011-10-21T19:54:00Z" w:initials="AMVJ">
    <w:p w:rsidR="007829E9" w:rsidRDefault="007829E9">
      <w:pPr>
        <w:pStyle w:val="Textocomentario"/>
      </w:pPr>
      <w:r>
        <w:rPr>
          <w:rStyle w:val="Refdecomentario"/>
        </w:rPr>
        <w:annotationRef/>
      </w:r>
      <w:r>
        <w:t>Te refieres a que el psicólogo en las evaluaciones debe de tomar en cuenta esto?</w:t>
      </w:r>
    </w:p>
  </w:comment>
  <w:comment w:id="29" w:author="Ana Maritza Vega Jauregui" w:date="2011-10-21T19:56:00Z" w:initials="AMVJ">
    <w:p w:rsidR="003554A1" w:rsidRDefault="003554A1">
      <w:pPr>
        <w:pStyle w:val="Textocomentario"/>
      </w:pPr>
      <w:r>
        <w:rPr>
          <w:rStyle w:val="Refdecomentario"/>
        </w:rPr>
        <w:annotationRef/>
      </w:r>
      <w:r>
        <w:t xml:space="preserve">Da gusto ver las referencias. Solo falta un texto específico sobre evaluación educativa. </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9"/>
  <w:proofState w:spelling="clean" w:grammar="clean"/>
  <w:trackRevision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0D4"/>
    <w:rsid w:val="00067146"/>
    <w:rsid w:val="0010660A"/>
    <w:rsid w:val="001943EE"/>
    <w:rsid w:val="001D6F12"/>
    <w:rsid w:val="00250878"/>
    <w:rsid w:val="00257541"/>
    <w:rsid w:val="003554A1"/>
    <w:rsid w:val="003D5B39"/>
    <w:rsid w:val="00523745"/>
    <w:rsid w:val="0061340C"/>
    <w:rsid w:val="006268C3"/>
    <w:rsid w:val="006B3DD3"/>
    <w:rsid w:val="007100D4"/>
    <w:rsid w:val="007810B0"/>
    <w:rsid w:val="007829E9"/>
    <w:rsid w:val="007873A8"/>
    <w:rsid w:val="00936908"/>
    <w:rsid w:val="00AE6FBA"/>
    <w:rsid w:val="00B26839"/>
    <w:rsid w:val="00B52015"/>
    <w:rsid w:val="00BC20D2"/>
    <w:rsid w:val="00C91BF2"/>
    <w:rsid w:val="00D6723B"/>
    <w:rsid w:val="00E206BF"/>
    <w:rsid w:val="00E9373D"/>
    <w:rsid w:val="00EC32AE"/>
    <w:rsid w:val="00F12EEF"/>
    <w:rsid w:val="00F90BC3"/>
    <w:rsid w:val="00FA35E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1D6F1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3">
    <w:name w:val="heading 3"/>
    <w:basedOn w:val="Normal"/>
    <w:link w:val="Ttulo3Car"/>
    <w:uiPriority w:val="9"/>
    <w:qFormat/>
    <w:rsid w:val="007100D4"/>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7100D4"/>
    <w:rPr>
      <w:rFonts w:ascii="Times New Roman" w:eastAsia="Times New Roman" w:hAnsi="Times New Roman" w:cs="Times New Roman"/>
      <w:b/>
      <w:bCs/>
      <w:sz w:val="27"/>
      <w:szCs w:val="27"/>
      <w:lang w:eastAsia="es-MX"/>
    </w:rPr>
  </w:style>
  <w:style w:type="character" w:customStyle="1" w:styleId="nolink">
    <w:name w:val="nolink"/>
    <w:basedOn w:val="Fuentedeprrafopredeter"/>
    <w:rsid w:val="007100D4"/>
  </w:style>
  <w:style w:type="paragraph" w:styleId="NormalWeb">
    <w:name w:val="Normal (Web)"/>
    <w:basedOn w:val="Normal"/>
    <w:uiPriority w:val="99"/>
    <w:semiHidden/>
    <w:unhideWhenUsed/>
    <w:rsid w:val="007100D4"/>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apple-style-span">
    <w:name w:val="apple-style-span"/>
    <w:basedOn w:val="Fuentedeprrafopredeter"/>
    <w:rsid w:val="00BC20D2"/>
  </w:style>
  <w:style w:type="paragraph" w:styleId="Citadestacada">
    <w:name w:val="Intense Quote"/>
    <w:basedOn w:val="Normal"/>
    <w:next w:val="Normal"/>
    <w:link w:val="CitadestacadaCar"/>
    <w:uiPriority w:val="30"/>
    <w:qFormat/>
    <w:rsid w:val="006268C3"/>
    <w:pPr>
      <w:pBdr>
        <w:bottom w:val="single" w:sz="4" w:space="4" w:color="4F81BD" w:themeColor="accent1"/>
      </w:pBdr>
      <w:spacing w:before="200" w:after="280"/>
      <w:ind w:left="936" w:right="936"/>
    </w:pPr>
    <w:rPr>
      <w:b/>
      <w:bCs/>
      <w:i/>
      <w:iCs/>
      <w:color w:val="4F81BD" w:themeColor="accent1"/>
    </w:rPr>
  </w:style>
  <w:style w:type="character" w:customStyle="1" w:styleId="CitadestacadaCar">
    <w:name w:val="Cita destacada Car"/>
    <w:basedOn w:val="Fuentedeprrafopredeter"/>
    <w:link w:val="Citadestacada"/>
    <w:uiPriority w:val="30"/>
    <w:rsid w:val="006268C3"/>
    <w:rPr>
      <w:b/>
      <w:bCs/>
      <w:i/>
      <w:iCs/>
      <w:color w:val="4F81BD" w:themeColor="accent1"/>
    </w:rPr>
  </w:style>
  <w:style w:type="character" w:customStyle="1" w:styleId="apple-converted-space">
    <w:name w:val="apple-converted-space"/>
    <w:basedOn w:val="Fuentedeprrafopredeter"/>
    <w:rsid w:val="00E9373D"/>
  </w:style>
  <w:style w:type="character" w:customStyle="1" w:styleId="Ttulo1Car">
    <w:name w:val="Título 1 Car"/>
    <w:basedOn w:val="Fuentedeprrafopredeter"/>
    <w:link w:val="Ttulo1"/>
    <w:uiPriority w:val="9"/>
    <w:rsid w:val="001D6F12"/>
    <w:rPr>
      <w:rFonts w:asciiTheme="majorHAnsi" w:eastAsiaTheme="majorEastAsia" w:hAnsiTheme="majorHAnsi" w:cstheme="majorBidi"/>
      <w:b/>
      <w:bCs/>
      <w:color w:val="365F91" w:themeColor="accent1" w:themeShade="BF"/>
      <w:sz w:val="28"/>
      <w:szCs w:val="28"/>
    </w:rPr>
  </w:style>
  <w:style w:type="character" w:customStyle="1" w:styleId="addmd">
    <w:name w:val="addmd"/>
    <w:basedOn w:val="Fuentedeprrafopredeter"/>
    <w:rsid w:val="001D6F12"/>
  </w:style>
  <w:style w:type="character" w:styleId="Hipervnculo">
    <w:name w:val="Hyperlink"/>
    <w:basedOn w:val="Fuentedeprrafopredeter"/>
    <w:uiPriority w:val="99"/>
    <w:semiHidden/>
    <w:unhideWhenUsed/>
    <w:rsid w:val="00FA35E2"/>
    <w:rPr>
      <w:color w:val="0000FF"/>
      <w:u w:val="single"/>
    </w:rPr>
  </w:style>
  <w:style w:type="paragraph" w:styleId="Sinespaciado">
    <w:name w:val="No Spacing"/>
    <w:uiPriority w:val="1"/>
    <w:qFormat/>
    <w:rsid w:val="0010660A"/>
    <w:pPr>
      <w:spacing w:after="0" w:line="240" w:lineRule="auto"/>
    </w:pPr>
  </w:style>
  <w:style w:type="character" w:styleId="Refdecomentario">
    <w:name w:val="annotation reference"/>
    <w:basedOn w:val="Fuentedeprrafopredeter"/>
    <w:uiPriority w:val="99"/>
    <w:semiHidden/>
    <w:unhideWhenUsed/>
    <w:rsid w:val="00B26839"/>
    <w:rPr>
      <w:sz w:val="16"/>
      <w:szCs w:val="16"/>
    </w:rPr>
  </w:style>
  <w:style w:type="paragraph" w:styleId="Textocomentario">
    <w:name w:val="annotation text"/>
    <w:basedOn w:val="Normal"/>
    <w:link w:val="TextocomentarioCar"/>
    <w:uiPriority w:val="99"/>
    <w:semiHidden/>
    <w:unhideWhenUsed/>
    <w:rsid w:val="00B2683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B26839"/>
    <w:rPr>
      <w:sz w:val="20"/>
      <w:szCs w:val="20"/>
    </w:rPr>
  </w:style>
  <w:style w:type="paragraph" w:styleId="Asuntodelcomentario">
    <w:name w:val="annotation subject"/>
    <w:basedOn w:val="Textocomentario"/>
    <w:next w:val="Textocomentario"/>
    <w:link w:val="AsuntodelcomentarioCar"/>
    <w:uiPriority w:val="99"/>
    <w:semiHidden/>
    <w:unhideWhenUsed/>
    <w:rsid w:val="00B26839"/>
    <w:rPr>
      <w:b/>
      <w:bCs/>
    </w:rPr>
  </w:style>
  <w:style w:type="character" w:customStyle="1" w:styleId="AsuntodelcomentarioCar">
    <w:name w:val="Asunto del comentario Car"/>
    <w:basedOn w:val="TextocomentarioCar"/>
    <w:link w:val="Asuntodelcomentario"/>
    <w:uiPriority w:val="99"/>
    <w:semiHidden/>
    <w:rsid w:val="00B26839"/>
    <w:rPr>
      <w:b/>
      <w:bCs/>
      <w:sz w:val="20"/>
      <w:szCs w:val="20"/>
    </w:rPr>
  </w:style>
  <w:style w:type="paragraph" w:styleId="Textodeglobo">
    <w:name w:val="Balloon Text"/>
    <w:basedOn w:val="Normal"/>
    <w:link w:val="TextodegloboCar"/>
    <w:uiPriority w:val="99"/>
    <w:semiHidden/>
    <w:unhideWhenUsed/>
    <w:rsid w:val="00B2683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2683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1D6F1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3">
    <w:name w:val="heading 3"/>
    <w:basedOn w:val="Normal"/>
    <w:link w:val="Ttulo3Car"/>
    <w:uiPriority w:val="9"/>
    <w:qFormat/>
    <w:rsid w:val="007100D4"/>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7100D4"/>
    <w:rPr>
      <w:rFonts w:ascii="Times New Roman" w:eastAsia="Times New Roman" w:hAnsi="Times New Roman" w:cs="Times New Roman"/>
      <w:b/>
      <w:bCs/>
      <w:sz w:val="27"/>
      <w:szCs w:val="27"/>
      <w:lang w:eastAsia="es-MX"/>
    </w:rPr>
  </w:style>
  <w:style w:type="character" w:customStyle="1" w:styleId="nolink">
    <w:name w:val="nolink"/>
    <w:basedOn w:val="Fuentedeprrafopredeter"/>
    <w:rsid w:val="007100D4"/>
  </w:style>
  <w:style w:type="paragraph" w:styleId="NormalWeb">
    <w:name w:val="Normal (Web)"/>
    <w:basedOn w:val="Normal"/>
    <w:uiPriority w:val="99"/>
    <w:semiHidden/>
    <w:unhideWhenUsed/>
    <w:rsid w:val="007100D4"/>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apple-style-span">
    <w:name w:val="apple-style-span"/>
    <w:basedOn w:val="Fuentedeprrafopredeter"/>
    <w:rsid w:val="00BC20D2"/>
  </w:style>
  <w:style w:type="paragraph" w:styleId="Citadestacada">
    <w:name w:val="Intense Quote"/>
    <w:basedOn w:val="Normal"/>
    <w:next w:val="Normal"/>
    <w:link w:val="CitadestacadaCar"/>
    <w:uiPriority w:val="30"/>
    <w:qFormat/>
    <w:rsid w:val="006268C3"/>
    <w:pPr>
      <w:pBdr>
        <w:bottom w:val="single" w:sz="4" w:space="4" w:color="4F81BD" w:themeColor="accent1"/>
      </w:pBdr>
      <w:spacing w:before="200" w:after="280"/>
      <w:ind w:left="936" w:right="936"/>
    </w:pPr>
    <w:rPr>
      <w:b/>
      <w:bCs/>
      <w:i/>
      <w:iCs/>
      <w:color w:val="4F81BD" w:themeColor="accent1"/>
    </w:rPr>
  </w:style>
  <w:style w:type="character" w:customStyle="1" w:styleId="CitadestacadaCar">
    <w:name w:val="Cita destacada Car"/>
    <w:basedOn w:val="Fuentedeprrafopredeter"/>
    <w:link w:val="Citadestacada"/>
    <w:uiPriority w:val="30"/>
    <w:rsid w:val="006268C3"/>
    <w:rPr>
      <w:b/>
      <w:bCs/>
      <w:i/>
      <w:iCs/>
      <w:color w:val="4F81BD" w:themeColor="accent1"/>
    </w:rPr>
  </w:style>
  <w:style w:type="character" w:customStyle="1" w:styleId="apple-converted-space">
    <w:name w:val="apple-converted-space"/>
    <w:basedOn w:val="Fuentedeprrafopredeter"/>
    <w:rsid w:val="00E9373D"/>
  </w:style>
  <w:style w:type="character" w:customStyle="1" w:styleId="Ttulo1Car">
    <w:name w:val="Título 1 Car"/>
    <w:basedOn w:val="Fuentedeprrafopredeter"/>
    <w:link w:val="Ttulo1"/>
    <w:uiPriority w:val="9"/>
    <w:rsid w:val="001D6F12"/>
    <w:rPr>
      <w:rFonts w:asciiTheme="majorHAnsi" w:eastAsiaTheme="majorEastAsia" w:hAnsiTheme="majorHAnsi" w:cstheme="majorBidi"/>
      <w:b/>
      <w:bCs/>
      <w:color w:val="365F91" w:themeColor="accent1" w:themeShade="BF"/>
      <w:sz w:val="28"/>
      <w:szCs w:val="28"/>
    </w:rPr>
  </w:style>
  <w:style w:type="character" w:customStyle="1" w:styleId="addmd">
    <w:name w:val="addmd"/>
    <w:basedOn w:val="Fuentedeprrafopredeter"/>
    <w:rsid w:val="001D6F12"/>
  </w:style>
  <w:style w:type="character" w:styleId="Hipervnculo">
    <w:name w:val="Hyperlink"/>
    <w:basedOn w:val="Fuentedeprrafopredeter"/>
    <w:uiPriority w:val="99"/>
    <w:semiHidden/>
    <w:unhideWhenUsed/>
    <w:rsid w:val="00FA35E2"/>
    <w:rPr>
      <w:color w:val="0000FF"/>
      <w:u w:val="single"/>
    </w:rPr>
  </w:style>
  <w:style w:type="paragraph" w:styleId="Sinespaciado">
    <w:name w:val="No Spacing"/>
    <w:uiPriority w:val="1"/>
    <w:qFormat/>
    <w:rsid w:val="0010660A"/>
    <w:pPr>
      <w:spacing w:after="0" w:line="240" w:lineRule="auto"/>
    </w:pPr>
  </w:style>
  <w:style w:type="character" w:styleId="Refdecomentario">
    <w:name w:val="annotation reference"/>
    <w:basedOn w:val="Fuentedeprrafopredeter"/>
    <w:uiPriority w:val="99"/>
    <w:semiHidden/>
    <w:unhideWhenUsed/>
    <w:rsid w:val="00B26839"/>
    <w:rPr>
      <w:sz w:val="16"/>
      <w:szCs w:val="16"/>
    </w:rPr>
  </w:style>
  <w:style w:type="paragraph" w:styleId="Textocomentario">
    <w:name w:val="annotation text"/>
    <w:basedOn w:val="Normal"/>
    <w:link w:val="TextocomentarioCar"/>
    <w:uiPriority w:val="99"/>
    <w:semiHidden/>
    <w:unhideWhenUsed/>
    <w:rsid w:val="00B2683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B26839"/>
    <w:rPr>
      <w:sz w:val="20"/>
      <w:szCs w:val="20"/>
    </w:rPr>
  </w:style>
  <w:style w:type="paragraph" w:styleId="Asuntodelcomentario">
    <w:name w:val="annotation subject"/>
    <w:basedOn w:val="Textocomentario"/>
    <w:next w:val="Textocomentario"/>
    <w:link w:val="AsuntodelcomentarioCar"/>
    <w:uiPriority w:val="99"/>
    <w:semiHidden/>
    <w:unhideWhenUsed/>
    <w:rsid w:val="00B26839"/>
    <w:rPr>
      <w:b/>
      <w:bCs/>
    </w:rPr>
  </w:style>
  <w:style w:type="character" w:customStyle="1" w:styleId="AsuntodelcomentarioCar">
    <w:name w:val="Asunto del comentario Car"/>
    <w:basedOn w:val="TextocomentarioCar"/>
    <w:link w:val="Asuntodelcomentario"/>
    <w:uiPriority w:val="99"/>
    <w:semiHidden/>
    <w:rsid w:val="00B26839"/>
    <w:rPr>
      <w:b/>
      <w:bCs/>
      <w:sz w:val="20"/>
      <w:szCs w:val="20"/>
    </w:rPr>
  </w:style>
  <w:style w:type="paragraph" w:styleId="Textodeglobo">
    <w:name w:val="Balloon Text"/>
    <w:basedOn w:val="Normal"/>
    <w:link w:val="TextodegloboCar"/>
    <w:uiPriority w:val="99"/>
    <w:semiHidden/>
    <w:unhideWhenUsed/>
    <w:rsid w:val="00B2683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2683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87346">
      <w:bodyDiv w:val="1"/>
      <w:marLeft w:val="0"/>
      <w:marRight w:val="0"/>
      <w:marTop w:val="0"/>
      <w:marBottom w:val="0"/>
      <w:divBdr>
        <w:top w:val="none" w:sz="0" w:space="0" w:color="auto"/>
        <w:left w:val="none" w:sz="0" w:space="0" w:color="auto"/>
        <w:bottom w:val="none" w:sz="0" w:space="0" w:color="auto"/>
        <w:right w:val="none" w:sz="0" w:space="0" w:color="auto"/>
      </w:divBdr>
      <w:divsChild>
        <w:div w:id="186720465">
          <w:marLeft w:val="0"/>
          <w:marRight w:val="0"/>
          <w:marTop w:val="75"/>
          <w:marBottom w:val="150"/>
          <w:divBdr>
            <w:top w:val="none" w:sz="0" w:space="0" w:color="auto"/>
            <w:left w:val="none" w:sz="0" w:space="0" w:color="auto"/>
            <w:bottom w:val="none" w:sz="0" w:space="0" w:color="auto"/>
            <w:right w:val="none" w:sz="0" w:space="0" w:color="auto"/>
          </w:divBdr>
        </w:div>
      </w:divsChild>
    </w:div>
    <w:div w:id="451245402">
      <w:bodyDiv w:val="1"/>
      <w:marLeft w:val="0"/>
      <w:marRight w:val="0"/>
      <w:marTop w:val="0"/>
      <w:marBottom w:val="0"/>
      <w:divBdr>
        <w:top w:val="none" w:sz="0" w:space="0" w:color="auto"/>
        <w:left w:val="none" w:sz="0" w:space="0" w:color="auto"/>
        <w:bottom w:val="none" w:sz="0" w:space="0" w:color="auto"/>
        <w:right w:val="none" w:sz="0" w:space="0" w:color="auto"/>
      </w:divBdr>
    </w:div>
    <w:div w:id="655888381">
      <w:bodyDiv w:val="1"/>
      <w:marLeft w:val="0"/>
      <w:marRight w:val="0"/>
      <w:marTop w:val="0"/>
      <w:marBottom w:val="0"/>
      <w:divBdr>
        <w:top w:val="none" w:sz="0" w:space="0" w:color="auto"/>
        <w:left w:val="none" w:sz="0" w:space="0" w:color="auto"/>
        <w:bottom w:val="none" w:sz="0" w:space="0" w:color="auto"/>
        <w:right w:val="none" w:sz="0" w:space="0" w:color="auto"/>
      </w:divBdr>
    </w:div>
    <w:div w:id="814183620">
      <w:bodyDiv w:val="1"/>
      <w:marLeft w:val="0"/>
      <w:marRight w:val="0"/>
      <w:marTop w:val="0"/>
      <w:marBottom w:val="0"/>
      <w:divBdr>
        <w:top w:val="none" w:sz="0" w:space="0" w:color="auto"/>
        <w:left w:val="none" w:sz="0" w:space="0" w:color="auto"/>
        <w:bottom w:val="none" w:sz="0" w:space="0" w:color="auto"/>
        <w:right w:val="none" w:sz="0" w:space="0" w:color="auto"/>
      </w:divBdr>
    </w:div>
    <w:div w:id="1055546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6</Pages>
  <Words>1587</Words>
  <Characters>8731</Characters>
  <Application>Microsoft Office Word</Application>
  <DocSecurity>0</DocSecurity>
  <Lines>72</Lines>
  <Paragraphs>20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10298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BetoBk</dc:creator>
  <cp:lastModifiedBy>Ana Maritza Vega Jauregui</cp:lastModifiedBy>
  <cp:revision>3</cp:revision>
  <dcterms:created xsi:type="dcterms:W3CDTF">2011-10-13T20:32:00Z</dcterms:created>
  <dcterms:modified xsi:type="dcterms:W3CDTF">2011-10-22T00:56:00Z</dcterms:modified>
</cp:coreProperties>
</file>